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5FDDC" w14:textId="0876CE20" w:rsidR="00DA3B50" w:rsidRDefault="00943BBF">
      <w:bookmarkStart w:id="0" w:name="_GoBack"/>
      <w:bookmarkEnd w:id="0"/>
      <w:ins w:id="1" w:author="Autor">
        <w:r>
          <w:tab/>
        </w:r>
      </w:ins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7777777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164B0">
            <w:rPr>
              <w:b/>
              <w:sz w:val="40"/>
              <w:szCs w:val="20"/>
            </w:rPr>
            <w:t>7</w:t>
          </w:r>
        </w:sdtContent>
      </w:sdt>
    </w:p>
    <w:p w14:paraId="52CDD03D" w14:textId="065250A4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06884849"/>
          <w:placeholder>
            <w:docPart w:val="7289E95F090943EA9D3F6503FA9A7AC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"/>
          <w:del w:id="3" w:author="Autor">
            <w:r w:rsidR="004131CF">
              <w:rPr>
                <w:b/>
                <w:sz w:val="32"/>
                <w:szCs w:val="32"/>
              </w:rPr>
              <w:delText>3</w:delText>
            </w:r>
          </w:del>
          <w:customXmlDelRangeStart w:id="4" w:author="Autor"/>
        </w:sdtContent>
      </w:sdt>
      <w:customXmlDelRangeEnd w:id="4"/>
      <w:customXmlInsRangeStart w:id="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5"/>
          <w:ins w:id="6" w:author="Autor">
            <w:r w:rsidR="00A164B0">
              <w:rPr>
                <w:b/>
                <w:sz w:val="32"/>
                <w:szCs w:val="32"/>
              </w:rPr>
              <w:t>4</w:t>
            </w:r>
          </w:ins>
          <w:customXmlInsRangeStart w:id="7" w:author="Autor"/>
        </w:sdtContent>
      </w:sdt>
      <w:customXmlInsRangeEnd w:id="7"/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E77DDE">
            <w:pPr>
              <w:jc w:val="both"/>
              <w:rPr>
                <w:szCs w:val="20"/>
              </w:rPr>
            </w:pP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0535F8AF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10562605" w:rsidR="00140068" w:rsidRPr="009836CF" w:rsidRDefault="00BF46F3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A164B0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6C266BD8" w:rsidR="00140068" w:rsidRPr="009836CF" w:rsidRDefault="00BF46F3" w:rsidP="00541A5C">
            <w:pPr>
              <w:jc w:val="both"/>
              <w:rPr>
                <w:szCs w:val="20"/>
              </w:rPr>
            </w:pPr>
            <w:customXmlDelRangeStart w:id="8" w:author="Autor"/>
            <w:sdt>
              <w:sdtPr>
                <w:rPr>
                  <w:szCs w:val="20"/>
                </w:rPr>
                <w:id w:val="947742556"/>
                <w:placeholder>
                  <w:docPart w:val="8110123C890E407189BCA38115DBBD44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8"/>
                <w:del w:id="9" w:author="Autor">
                  <w:r w:rsidR="00D201AB">
                    <w:rPr>
                      <w:szCs w:val="20"/>
                    </w:rPr>
                    <w:delText>11.10.2017</w:delText>
                  </w:r>
                </w:del>
                <w:customXmlDelRangeStart w:id="10" w:author="Autor"/>
              </w:sdtContent>
            </w:sdt>
            <w:customXmlDelRangeEnd w:id="10"/>
            <w:customXmlInsRangeStart w:id="11" w:author="Autor"/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1"/>
                <w:r w:rsidR="00A164B0">
                  <w:rPr>
                    <w:szCs w:val="20"/>
                  </w:rPr>
                  <w:t>23.02.2018</w:t>
                </w:r>
                <w:customXmlInsRangeStart w:id="12" w:author="Autor"/>
              </w:sdtContent>
            </w:sdt>
            <w:customXmlInsRangeEnd w:id="12"/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69272F86" w:rsidR="00140068" w:rsidRPr="009836CF" w:rsidRDefault="00BF46F3" w:rsidP="00541A5C">
            <w:pPr>
              <w:jc w:val="both"/>
              <w:rPr>
                <w:szCs w:val="20"/>
              </w:rPr>
            </w:pPr>
            <w:customXmlDelRangeStart w:id="13" w:author="Autor"/>
            <w:sdt>
              <w:sdtPr>
                <w:rPr>
                  <w:szCs w:val="20"/>
                </w:rPr>
                <w:id w:val="1897239388"/>
                <w:placeholder>
                  <w:docPart w:val="F342073E1FE043959DFE36BDF19C6E6E"/>
                </w:placeholder>
                <w:date w:fullDate="2017-10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3"/>
                <w:del w:id="14" w:author="Autor">
                  <w:r w:rsidR="00D201AB">
                    <w:rPr>
                      <w:szCs w:val="20"/>
                    </w:rPr>
                    <w:delText>11.10.2017</w:delText>
                  </w:r>
                </w:del>
                <w:customXmlDelRangeStart w:id="15" w:author="Autor"/>
              </w:sdtContent>
            </w:sdt>
            <w:customXmlDelRangeEnd w:id="15"/>
            <w:customXmlInsRangeStart w:id="16" w:author="Autor"/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2-2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6"/>
                <w:r w:rsidR="00A164B0">
                  <w:rPr>
                    <w:szCs w:val="20"/>
                  </w:rPr>
                  <w:t>23.02.2018</w:t>
                </w:r>
                <w:customXmlInsRangeStart w:id="17" w:author="Autor"/>
              </w:sdtContent>
            </w:sdt>
            <w:customXmlInsRangeEnd w:id="17"/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0230CA28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</w:t>
      </w:r>
      <w:del w:id="18" w:author="Autor">
        <w:r w:rsidR="00D734BA" w:rsidRPr="001905C8">
          <w:rPr>
            <w:b/>
          </w:rPr>
          <w:delText>výzva/vyzvanie</w:delText>
        </w:r>
      </w:del>
      <w:ins w:id="19" w:author="Autor">
        <w:r w:rsidR="00D734BA" w:rsidRPr="001905C8">
          <w:rPr>
            <w:b/>
          </w:rPr>
          <w:t>výzv</w:t>
        </w:r>
        <w:r w:rsidR="00510D5C">
          <w:rPr>
            <w:b/>
          </w:rPr>
          <w:t>y</w:t>
        </w:r>
        <w:r w:rsidR="00D734BA" w:rsidRPr="001905C8">
          <w:rPr>
            <w:b/>
          </w:rPr>
          <w:t>/vyzvani</w:t>
        </w:r>
        <w:r w:rsidR="00510D5C">
          <w:rPr>
            <w:b/>
          </w:rPr>
          <w:t>a</w:t>
        </w:r>
      </w:ins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  <w:rPr>
          <w:ins w:id="20" w:author="Autor"/>
        </w:rPr>
      </w:pPr>
      <w:ins w:id="21" w:author="Autor">
        <w:r w:rsidRPr="00B53870">
          <w:t>(</w:t>
        </w:r>
        <w:r>
          <w:t xml:space="preserve">na konci vzoru </w:t>
        </w:r>
        <w:r w:rsidR="00A20340">
          <w:t>sú</w:t>
        </w:r>
        <w:r>
          <w:t xml:space="preserve"> uveden</w:t>
        </w:r>
        <w:r w:rsidR="00A20340">
          <w:t>é</w:t>
        </w:r>
        <w:r>
          <w:t xml:space="preserve"> </w:t>
        </w:r>
        <w:r w:rsidR="00A20340">
          <w:t>náležitosti</w:t>
        </w:r>
        <w:r>
          <w:t xml:space="preserve"> a spôsob predkladania </w:t>
        </w:r>
        <w:r w:rsidRPr="00274BE8">
          <w:t>Konsolidovan</w:t>
        </w:r>
        <w:r>
          <w:t>ého</w:t>
        </w:r>
        <w:r w:rsidRPr="00274BE8">
          <w:t xml:space="preserve"> zámer</w:t>
        </w:r>
        <w:r>
          <w:t>u</w:t>
        </w:r>
        <w:r w:rsidRPr="00274BE8">
          <w:t xml:space="preserve"> výzvy/vyzvania</w:t>
        </w:r>
        <w:r w:rsidRPr="00B53870">
          <w:t>)</w:t>
        </w:r>
      </w:ins>
    </w:p>
    <w:p w14:paraId="7E7FAF07" w14:textId="77777777" w:rsidR="00497A28" w:rsidRDefault="00497A28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Formulár: </w:t>
      </w:r>
      <w:r w:rsidRPr="00497A28">
        <w:t>Dotazník zabezpečenia synergií a komplementarít, plnenia zákona č.</w:t>
      </w:r>
      <w:r>
        <w:t> </w:t>
      </w:r>
      <w:r w:rsidRPr="00497A28">
        <w:t>336/2015 Z.</w:t>
      </w:r>
      <w:r w:rsidR="00942DD3">
        <w:t xml:space="preserve"> </w:t>
      </w:r>
      <w:r w:rsidRPr="00497A28">
        <w:t>z. a doplňujúce informácie k výzve</w:t>
      </w:r>
    </w:p>
    <w:p w14:paraId="036A8E71" w14:textId="77777777" w:rsidR="00593276" w:rsidRPr="001905C8" w:rsidRDefault="00497A28" w:rsidP="001905C8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spolu s</w:t>
      </w:r>
      <w:r>
        <w:t> návrhom výzvy.</w:t>
      </w:r>
    </w:p>
    <w:p w14:paraId="4E749F92" w14:textId="77777777" w:rsidR="001F7E5A" w:rsidRPr="00A164B0" w:rsidRDefault="001F7E5A" w:rsidP="00A164B0">
      <w:pPr>
        <w:spacing w:line="276" w:lineRule="auto"/>
        <w:jc w:val="both"/>
        <w:rPr>
          <w:b/>
          <w:rPrChange w:id="22" w:author="Autor">
            <w:rPr/>
          </w:rPrChange>
        </w:rPr>
        <w:pPrChange w:id="23" w:author="Autor">
          <w:pPr>
            <w:spacing w:before="240" w:after="240" w:line="276" w:lineRule="auto"/>
            <w:ind w:firstLine="360"/>
            <w:jc w:val="both"/>
          </w:pPr>
        </w:pPrChange>
      </w:pPr>
    </w:p>
    <w:p w14:paraId="21C3686F" w14:textId="0C1866D6" w:rsidR="001F7E5A" w:rsidRPr="001F7E5A" w:rsidRDefault="001F7E5A" w:rsidP="00A164B0">
      <w:pPr>
        <w:jc w:val="both"/>
        <w:outlineLvl w:val="0"/>
        <w:pPrChange w:id="24" w:author="Autor">
          <w:pPr>
            <w:spacing w:before="240" w:after="240" w:line="276" w:lineRule="auto"/>
            <w:ind w:firstLine="360"/>
            <w:jc w:val="both"/>
          </w:pPr>
        </w:pPrChange>
      </w:pPr>
    </w:p>
    <w:p w14:paraId="24C803AD" w14:textId="77777777" w:rsidR="003F73F7" w:rsidRDefault="003F73F7" w:rsidP="00593276">
      <w:pPr>
        <w:spacing w:before="240" w:after="240" w:line="276" w:lineRule="auto"/>
        <w:ind w:firstLine="360"/>
        <w:jc w:val="both"/>
        <w:rPr>
          <w:del w:id="25" w:author="Autor"/>
        </w:rPr>
      </w:pPr>
    </w:p>
    <w:p w14:paraId="2841BE98" w14:textId="77777777" w:rsidR="003F73F7" w:rsidRDefault="003F73F7" w:rsidP="00593276">
      <w:pPr>
        <w:spacing w:before="240" w:after="240" w:line="276" w:lineRule="auto"/>
        <w:ind w:firstLine="360"/>
        <w:jc w:val="both"/>
        <w:rPr>
          <w:del w:id="26" w:author="Autor"/>
        </w:rPr>
      </w:pPr>
    </w:p>
    <w:p w14:paraId="7D39A747" w14:textId="77777777" w:rsidR="003F73F7" w:rsidRDefault="003F73F7" w:rsidP="00593276">
      <w:pPr>
        <w:spacing w:before="240" w:after="240" w:line="276" w:lineRule="auto"/>
        <w:ind w:firstLine="360"/>
        <w:jc w:val="both"/>
        <w:rPr>
          <w:del w:id="27" w:author="Autor"/>
        </w:rPr>
      </w:pPr>
    </w:p>
    <w:p w14:paraId="27D35BBC" w14:textId="77777777" w:rsidR="003F73F7" w:rsidRDefault="003F73F7" w:rsidP="00593276">
      <w:pPr>
        <w:spacing w:before="240" w:after="240" w:line="276" w:lineRule="auto"/>
        <w:ind w:firstLine="360"/>
        <w:jc w:val="both"/>
        <w:rPr>
          <w:del w:id="28" w:author="Autor"/>
        </w:rPr>
      </w:pPr>
    </w:p>
    <w:p w14:paraId="72730865" w14:textId="77777777" w:rsidR="00D734BA" w:rsidRDefault="00D734BA" w:rsidP="00593276">
      <w:pPr>
        <w:spacing w:before="240" w:after="240" w:line="276" w:lineRule="auto"/>
        <w:ind w:firstLine="360"/>
        <w:jc w:val="both"/>
        <w:rPr>
          <w:del w:id="29" w:author="Autor"/>
        </w:rPr>
      </w:pPr>
    </w:p>
    <w:p w14:paraId="4216075F" w14:textId="77777777" w:rsidR="00D734BA" w:rsidRDefault="00D734BA" w:rsidP="00593276">
      <w:pPr>
        <w:spacing w:before="240" w:after="240" w:line="276" w:lineRule="auto"/>
        <w:ind w:firstLine="360"/>
        <w:jc w:val="both"/>
        <w:rPr>
          <w:del w:id="30" w:author="Autor"/>
        </w:rPr>
      </w:pPr>
    </w:p>
    <w:p w14:paraId="6225AAF1" w14:textId="77777777" w:rsidR="00D734BA" w:rsidRDefault="00D734BA" w:rsidP="00593276">
      <w:pPr>
        <w:spacing w:before="240" w:after="240" w:line="276" w:lineRule="auto"/>
        <w:ind w:firstLine="360"/>
        <w:jc w:val="both"/>
        <w:rPr>
          <w:del w:id="31" w:author="Autor"/>
        </w:rPr>
      </w:pPr>
    </w:p>
    <w:p w14:paraId="5A1BBAD0" w14:textId="77777777" w:rsidR="00D734BA" w:rsidRDefault="00D734BA" w:rsidP="00593276">
      <w:pPr>
        <w:spacing w:before="240" w:after="240" w:line="276" w:lineRule="auto"/>
        <w:ind w:firstLine="360"/>
        <w:jc w:val="both"/>
        <w:rPr>
          <w:del w:id="32" w:author="Autor"/>
        </w:rPr>
      </w:pPr>
    </w:p>
    <w:p w14:paraId="74DAA08A" w14:textId="77777777" w:rsidR="00D734BA" w:rsidRDefault="00D734BA" w:rsidP="00593276">
      <w:pPr>
        <w:spacing w:before="240" w:after="240" w:line="276" w:lineRule="auto"/>
        <w:ind w:firstLine="360"/>
        <w:jc w:val="both"/>
        <w:rPr>
          <w:del w:id="33" w:author="Autor"/>
        </w:rPr>
      </w:pPr>
    </w:p>
    <w:p w14:paraId="024DCC51" w14:textId="77777777" w:rsidR="00D734BA" w:rsidRPr="00627EA3" w:rsidRDefault="00D734BA" w:rsidP="00593276">
      <w:pPr>
        <w:spacing w:before="240" w:after="240" w:line="276" w:lineRule="auto"/>
        <w:ind w:firstLine="360"/>
        <w:jc w:val="both"/>
        <w:rPr>
          <w:del w:id="34" w:author="Autor"/>
        </w:rPr>
      </w:pPr>
    </w:p>
    <w:p w14:paraId="7DA3EE67" w14:textId="77777777" w:rsidR="00593276" w:rsidRPr="00627EA3" w:rsidRDefault="00593276" w:rsidP="00593276">
      <w:pPr>
        <w:rPr>
          <w:del w:id="35" w:author="Autor"/>
        </w:rPr>
      </w:pPr>
    </w:p>
    <w:p w14:paraId="14FDE15B" w14:textId="77777777" w:rsidR="00593276" w:rsidRDefault="00593276" w:rsidP="00593276">
      <w:pPr>
        <w:rPr>
          <w:del w:id="36" w:author="Autor"/>
        </w:rPr>
      </w:pPr>
    </w:p>
    <w:p w14:paraId="6ABB14E1" w14:textId="77777777" w:rsidR="00593276" w:rsidRDefault="00593276" w:rsidP="00593276">
      <w:pPr>
        <w:rPr>
          <w:del w:id="37" w:author="Autor"/>
        </w:rPr>
      </w:pPr>
    </w:p>
    <w:p w14:paraId="261CFE1E" w14:textId="77777777" w:rsidR="00593276" w:rsidRDefault="00593276" w:rsidP="00593276">
      <w:pPr>
        <w:rPr>
          <w:del w:id="38" w:author="Autor"/>
        </w:rPr>
      </w:pPr>
    </w:p>
    <w:p w14:paraId="414D7A79" w14:textId="77777777" w:rsidR="00593276" w:rsidRDefault="00593276" w:rsidP="001905C8">
      <w:pPr>
        <w:pStyle w:val="Nzov"/>
        <w:pBdr>
          <w:bottom w:val="none" w:sz="0" w:space="0" w:color="auto"/>
        </w:pBdr>
        <w:rPr>
          <w:del w:id="39" w:author="Autor"/>
        </w:rPr>
      </w:pPr>
    </w:p>
    <w:p w14:paraId="546048ED" w14:textId="77777777" w:rsidR="00D734BA" w:rsidRPr="00497A28" w:rsidRDefault="00D734BA" w:rsidP="001905C8">
      <w:pPr>
        <w:rPr>
          <w:del w:id="40" w:author="Autor"/>
        </w:rPr>
      </w:pPr>
    </w:p>
    <w:p w14:paraId="0CDA8531" w14:textId="77777777" w:rsidR="00593276" w:rsidRDefault="00593276" w:rsidP="001905C8">
      <w:pPr>
        <w:pStyle w:val="Nzov"/>
        <w:pBdr>
          <w:bottom w:val="none" w:sz="0" w:space="0" w:color="auto"/>
        </w:pBdr>
        <w:rPr>
          <w:del w:id="41" w:author="Autor"/>
        </w:rPr>
      </w:pPr>
    </w:p>
    <w:p w14:paraId="4C9FC2B6" w14:textId="52EA3742" w:rsidR="00140068" w:rsidRPr="00C60A4A" w:rsidRDefault="00140068" w:rsidP="00A164B0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del w:id="42" w:author="Autor">
        <w:r w:rsidRPr="000D5D89">
          <w:delText xml:space="preserve">č. </w:delText>
        </w:r>
      </w:del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del w:id="44" w:author="Autor">
        <w:r w:rsidRPr="000D5D89">
          <w:delText xml:space="preserve">č. </w:delText>
        </w:r>
      </w:del>
      <w:r w:rsidRPr="000D5D89">
        <w:t>..../Vyzvanie</w:t>
      </w:r>
      <w:r w:rsidR="00943BBF">
        <w:t xml:space="preserve"> </w:t>
      </w:r>
      <w:del w:id="45" w:author="Autor">
        <w:r w:rsidRPr="000D5D89">
          <w:delText xml:space="preserve">č. </w:delText>
        </w:r>
      </w:del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28D0A79F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7BB512E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18264A6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1001DC9E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2C178012" w14:textId="77777777" w:rsidR="00140068" w:rsidRDefault="00140068" w:rsidP="00140068">
      <w:pPr>
        <w:spacing w:before="240" w:after="240"/>
      </w:pPr>
      <w:r>
        <w:t>Adresa: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140068">
      <w:pPr>
        <w:spacing w:before="240" w:after="240"/>
        <w:ind w:firstLine="36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02DCA6F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relevantné). RO súčasne uvedie aj % povinného </w:t>
      </w:r>
      <w:r w:rsidRPr="0098159E">
        <w:lastRenderedPageBreak/>
        <w:t xml:space="preserve">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65FD0CE4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>RO uvedie 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Pr="0032281B">
        <w:t>, vrátane možnosti prípadného predĺženia lehoty v</w:t>
      </w:r>
      <w:r w:rsidR="00CB524A">
        <w:t> </w:t>
      </w:r>
      <w:r w:rsidRPr="0032281B">
        <w:t xml:space="preserve">prípadoch, kedy nie je </w:t>
      </w:r>
      <w:r>
        <w:t>možné ukončiť</w:t>
      </w:r>
      <w:r w:rsidRPr="0032281B">
        <w:t xml:space="preserve"> konanie v určenej lehote a RO bola udelená výnimka z maximálnej dĺžky na schvaľovací proces</w:t>
      </w:r>
      <w:r>
        <w:t xml:space="preserve"> v súlade s kapitolou 1.2, ods. 3, písm. d) Systému riadenia EŠIF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Miesto a spôsob podania ŽoNFP</w:t>
      </w:r>
    </w:p>
    <w:p w14:paraId="7581E994" w14:textId="7E56CDF1" w:rsidR="00140068" w:rsidRDefault="00140068" w:rsidP="00140068">
      <w:pPr>
        <w:spacing w:before="240" w:after="240"/>
        <w:ind w:firstLine="360"/>
        <w:jc w:val="both"/>
      </w:pPr>
      <w:r>
        <w:t>RO uvedie presnú adresu a špecifikáciu miesta, kde je možné podať ŽoNFP osobne alebo kam je potrebné doručiť ŽoNFP zasielané poštou</w:t>
      </w:r>
      <w:r w:rsidR="00CB524A">
        <w:t>,</w:t>
      </w:r>
      <w:r>
        <w:t xml:space="preserve"> kuriérom</w:t>
      </w:r>
      <w:r w:rsidR="00CB524A">
        <w:t xml:space="preserve"> alebo elektronicky prostredníctvom Ústredného portálu verejnej správy</w:t>
      </w:r>
      <w:del w:id="48" w:author="Autor">
        <w:r>
          <w:delText>.</w:delText>
        </w:r>
      </w:del>
      <w:ins w:id="49" w:author="Autor">
        <w:r w:rsidR="00F03CF9">
          <w:t>,</w:t>
        </w:r>
        <w:r w:rsidR="00F03CF9" w:rsidRPr="00F03CF9">
          <w:rPr>
            <w:szCs w:val="22"/>
            <w:lang w:eastAsia="en-US"/>
          </w:rPr>
          <w:t xml:space="preserve"> </w:t>
        </w:r>
        <w:r w:rsidR="00F03CF9">
          <w:rPr>
            <w:szCs w:val="22"/>
            <w:lang w:eastAsia="en-US"/>
          </w:rPr>
          <w:t xml:space="preserve">podpísanú </w:t>
        </w:r>
        <w:r w:rsidR="00F03CF9">
          <w:t xml:space="preserve">kvalifikovaným elektronickým podpisom, kvalifikovaným elektronickým podpisom s mandátnym certifikátom </w:t>
        </w:r>
        <w:r w:rsidR="00F03CF9" w:rsidRPr="001272C2">
          <w:t xml:space="preserve">alebo </w:t>
        </w:r>
        <w:r w:rsidR="00F03CF9">
          <w:t>kvalifikovanou</w:t>
        </w:r>
        <w:r w:rsidR="00F03CF9" w:rsidRPr="001272C2">
          <w:t xml:space="preserve"> elektronickou pečaťou</w:t>
        </w:r>
        <w:r>
          <w:t>.</w:t>
        </w:r>
      </w:ins>
      <w:r>
        <w:t xml:space="preserve"> RO v prípade potreby zadefinuje aj čas, dokedy je možné odovzdať ŽoNFP osobne na podateľni RO v deň uzávierky výzvy. Zároveň RO explicitne zadefinuje povinnosť predloženia ŽoNFP prostredníctvom ITMS</w:t>
      </w:r>
      <w:r w:rsidR="005A7CEA">
        <w:t xml:space="preserve"> </w:t>
      </w:r>
      <w:r>
        <w:t>2014+.</w:t>
      </w:r>
    </w:p>
    <w:p w14:paraId="13EABF44" w14:textId="0D15C161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</w:t>
      </w:r>
      <w:r w:rsidR="005A7CEA">
        <w:t xml:space="preserve"> </w:t>
      </w:r>
      <w:r>
        <w:t>2014+.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5497A6DE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5"/>
      </w:r>
    </w:p>
    <w:p w14:paraId="31B1B9D8" w14:textId="77777777" w:rsidR="00140068" w:rsidRDefault="00140068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22C224AE" w14:textId="77777777" w:rsidR="007B63FD" w:rsidRDefault="007B63FD" w:rsidP="00274BE8">
      <w:pPr>
        <w:pStyle w:val="Odsekzoznamu"/>
        <w:spacing w:before="240" w:after="240" w:line="276" w:lineRule="auto"/>
        <w:ind w:left="792"/>
        <w:rPr>
          <w:ins w:id="50" w:author="Autor"/>
          <w:b/>
        </w:rPr>
      </w:pP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00E386BE" w14:textId="0CB4B771" w:rsidR="0016669F" w:rsidRDefault="00140068" w:rsidP="001905C8">
      <w:pPr>
        <w:spacing w:before="240" w:after="240"/>
        <w:ind w:firstLine="360"/>
        <w:jc w:val="both"/>
        <w:rPr>
          <w:lang w:eastAsia="en-US"/>
        </w:rPr>
      </w:pPr>
      <w:r>
        <w:t>Žiadateľ podľa vyššie uvedeného je oprávnený, ak sú zároveň splnené podmienky</w:t>
      </w:r>
      <w:r w:rsidR="00230F87">
        <w:t xml:space="preserve">, zadefinované </w:t>
      </w:r>
      <w:r w:rsidR="0077089A">
        <w:t xml:space="preserve">na základe </w:t>
      </w:r>
      <w:r w:rsidR="00230F87">
        <w:t>Systém</w:t>
      </w:r>
      <w:r w:rsidR="0077089A">
        <w:t>u</w:t>
      </w:r>
      <w:r w:rsidR="00230F87">
        <w:t xml:space="preserve"> riadenia EŠIF, kapitola 2.4.2, </w:t>
      </w:r>
      <w:r w:rsidR="00DF4F5E">
        <w:t>v</w:t>
      </w:r>
      <w:r w:rsidR="00230F87">
        <w:t xml:space="preserve"> čas</w:t>
      </w:r>
      <w:r w:rsidR="00DF4F5E">
        <w:t>ti</w:t>
      </w:r>
      <w:r w:rsidR="00230F87">
        <w:t xml:space="preserve"> „Oprávnenosť žiadateľa“</w:t>
      </w:r>
      <w:r w:rsidR="00DF4F5E">
        <w:t xml:space="preserve"> tabuľky s uvedenými podmienkami poskytnutia príspevku</w:t>
      </w:r>
      <w:r w:rsidR="00230F87">
        <w:t>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63279720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aktivít, vrátane oprávnených aktivít relevantných k cieľom HP. </w:t>
      </w:r>
      <w:ins w:id="51" w:author="Autor">
        <w:r w:rsidR="001808A8">
          <w:t xml:space="preserve">Žiadateľovi musia byť v rámci výzvy poskytnuté dostatočné informácie o tom, aké aktivity sú oprávnené a v akom časovom rozsahu. </w:t>
        </w:r>
      </w:ins>
      <w:r w:rsidRPr="004A5784">
        <w:t xml:space="preserve">V rámci skupiny podmienok poskytnutia príspevku týkajúcej sa oprávnenosti aktivít je potrebné definovať aj podmienku, že žiadateľ neukončil fyzickú </w:t>
      </w:r>
      <w:del w:id="52" w:author="Autor">
        <w:r w:rsidRPr="004A5784">
          <w:delText>realizácia</w:delText>
        </w:r>
      </w:del>
      <w:ins w:id="53" w:author="Autor">
        <w:r w:rsidRPr="004A5784">
          <w:t>realizáci</w:t>
        </w:r>
        <w:r w:rsidR="0014092B">
          <w:t>u</w:t>
        </w:r>
      </w:ins>
      <w:r w:rsidRPr="004A5784">
        <w:t xml:space="preserve"> všetkých oprávnených aktivít pred predložením ŽoNFP</w:t>
      </w:r>
      <w:r>
        <w:t>.</w:t>
      </w:r>
    </w:p>
    <w:p w14:paraId="02F30C9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výdavkov realizácie projektu</w:t>
      </w:r>
    </w:p>
    <w:p w14:paraId="4135DC5C" w14:textId="77777777" w:rsidR="00140068" w:rsidRDefault="00140068" w:rsidP="00140068">
      <w:pPr>
        <w:spacing w:before="240" w:after="240"/>
        <w:ind w:firstLine="360"/>
        <w:jc w:val="both"/>
      </w:pPr>
      <w:r>
        <w:t>RO uvedie v tejto časti buď priamo informácie o podmienkach oprávnenosti výdavkov, ktoré môže žiadateľ zahrnúť medzi oprávnené výdavky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77777777" w:rsidR="00140068" w:rsidRDefault="00140068" w:rsidP="00140068">
      <w:pPr>
        <w:spacing w:before="240" w:after="240"/>
        <w:ind w:firstLine="360"/>
        <w:jc w:val="both"/>
      </w:pPr>
      <w:r>
        <w:lastRenderedPageBreak/>
        <w:t xml:space="preserve">RO uvedie priamo v texte výzvy alebo presným odkazom na osobitný dokument kritériá pre výber projektov schválené monitorovacím výborom. </w:t>
      </w:r>
    </w:p>
    <w:p w14:paraId="37B486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Spôsob financovania</w:t>
      </w:r>
    </w:p>
    <w:p w14:paraId="239D9A2B" w14:textId="19723FC2" w:rsidR="00140068" w:rsidRDefault="00140068" w:rsidP="00140068">
      <w:pPr>
        <w:spacing w:before="240" w:after="240"/>
        <w:ind w:firstLine="360"/>
        <w:jc w:val="both"/>
      </w:pPr>
      <w:r w:rsidRPr="003A415E">
        <w:t xml:space="preserve">RO v tejto časti určí spôsob financovania v závislosti od charakteru </w:t>
      </w:r>
      <w:r w:rsidR="002709CA"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</w:t>
      </w:r>
      <w:ins w:id="54" w:author="Autor">
        <w:r w:rsidR="0014092B">
          <w:t>.</w:t>
        </w:r>
      </w:ins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77777777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informáciu:</w:t>
      </w:r>
    </w:p>
    <w:p w14:paraId="67872C87" w14:textId="6B2ED427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t>,,Oprávnené aktivity tak, ako sú stanovené touto výzvou</w:t>
      </w:r>
      <w:ins w:id="55" w:author="Autor">
        <w:r w:rsidR="005632E4">
          <w:rPr>
            <w:i/>
          </w:rPr>
          <w:t>,</w:t>
        </w:r>
      </w:ins>
      <w:r>
        <w:rPr>
          <w:i/>
        </w:rPr>
        <w:t xml:space="preserve"> nie sú poskytovaním štátnej pomoci a teda vo vzťahu k oprávneným aktivitám sa neuplatňujú pravidlá štátnej pomoci. 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 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77777777" w:rsidR="00140068" w:rsidRPr="00142FD9" w:rsidRDefault="00140068" w:rsidP="00140068">
      <w:pPr>
        <w:spacing w:before="240" w:after="240"/>
        <w:ind w:firstLine="360"/>
        <w:jc w:val="both"/>
      </w:pPr>
      <w:r w:rsidRPr="00142FD9">
        <w:t>V rámci tejto skupiny podmienok poskytnutia príspevku RO definuje aj podmienky týkajúce sa zaradenia do kategórie veľkosti podniku (napr. definovanie podniku do kategórie MSP).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4BBE2715" w:rsidR="00140068" w:rsidRPr="00DF1B4C" w:rsidRDefault="00E447CD" w:rsidP="00140068">
      <w:pPr>
        <w:spacing w:before="240" w:after="240"/>
        <w:ind w:firstLine="360"/>
        <w:jc w:val="both"/>
      </w:pPr>
      <w:r w:rsidRPr="00DF1B4C">
        <w:t>V</w:t>
      </w:r>
      <w:del w:id="56" w:author="Autor">
        <w:r w:rsidR="00140068">
          <w:delText> </w:delText>
        </w:r>
      </w:del>
      <w:ins w:id="57" w:author="Autor">
        <w:r w:rsidRPr="00DF1B4C">
          <w:t xml:space="preserve"> </w:t>
        </w:r>
      </w:ins>
      <w:r w:rsidRPr="00DF1B4C">
        <w:t xml:space="preserve">prípade, ak RO </w:t>
      </w:r>
      <w:del w:id="58" w:author="Autor">
        <w:r w:rsidR="00140068">
          <w:delText>požaduje</w:delText>
        </w:r>
      </w:del>
      <w:ins w:id="59" w:author="Autor">
        <w:r w:rsidRPr="00DF1B4C">
          <w:t>určí</w:t>
        </w:r>
      </w:ins>
      <w:r w:rsidRPr="00DF1B4C">
        <w:t xml:space="preserve"> ako podmienku poskytnutia príspevku, aby žiadateľ mal v</w:t>
      </w:r>
      <w:del w:id="60" w:author="Autor">
        <w:r w:rsidR="00140068">
          <w:delText> </w:delText>
        </w:r>
      </w:del>
      <w:ins w:id="61" w:author="Autor">
        <w:r w:rsidRPr="00DF1B4C">
          <w:t xml:space="preserve"> </w:t>
        </w:r>
      </w:ins>
      <w:r w:rsidRPr="00DF1B4C">
        <w:t xml:space="preserve">čase predloženia ŽoNFP </w:t>
      </w:r>
      <w:del w:id="62" w:author="Autor">
        <w:r w:rsidR="00140068">
          <w:delText>zrealizované</w:delText>
        </w:r>
      </w:del>
      <w:ins w:id="63" w:author="Autor">
        <w:r w:rsidRPr="00DF1B4C">
          <w:t>ukončené</w:t>
        </w:r>
      </w:ins>
      <w:r w:rsidRPr="00DF1B4C">
        <w:t xml:space="preserve"> verejné obstarávanie </w:t>
      </w:r>
      <w:del w:id="64" w:author="Autor">
        <w:r w:rsidR="00C6530E">
          <w:delText>na hlavné aktivity projektu</w:delText>
        </w:r>
        <w:r w:rsidR="00140068">
          <w:delText>,</w:delText>
        </w:r>
      </w:del>
      <w:ins w:id="65" w:author="Autor">
        <w:r w:rsidRPr="00DF1B4C">
          <w:t>(vo fáze po podpise zmluvy s úspešným uchádzačom), alebo aby žiadateľ mal v čase predloženia ŽoNFP verejné obstarávanie vo fáze pred podpisom zmluvy s úspešným uchádzačom (po vyhodnotení ponúk a po ukončení všetkých revíznych postupov),</w:t>
        </w:r>
      </w:ins>
      <w:r w:rsidRPr="00DF1B4C">
        <w:t xml:space="preserve"> uvedie dané podmienky vo</w:t>
      </w:r>
      <w:del w:id="66" w:author="Autor">
        <w:r w:rsidR="00F4207C">
          <w:delText> </w:delText>
        </w:r>
      </w:del>
      <w:ins w:id="67" w:author="Autor">
        <w:r w:rsidRPr="00DF1B4C">
          <w:t xml:space="preserve"> </w:t>
        </w:r>
      </w:ins>
      <w:r w:rsidRPr="00DF1B4C">
        <w:t>výzve. V</w:t>
      </w:r>
      <w:del w:id="68" w:author="Autor">
        <w:r w:rsidR="00140068">
          <w:delText> </w:delText>
        </w:r>
      </w:del>
      <w:ins w:id="69" w:author="Autor">
        <w:r w:rsidRPr="00DF1B4C">
          <w:t xml:space="preserve"> </w:t>
        </w:r>
      </w:ins>
      <w:r w:rsidRPr="00DF1B4C">
        <w:t xml:space="preserve">tomto prípade je súčasťou </w:t>
      </w:r>
      <w:ins w:id="70" w:author="Autor">
        <w:r w:rsidRPr="00DF1B4C">
          <w:t xml:space="preserve">výzvy </w:t>
        </w:r>
      </w:ins>
      <w:r w:rsidRPr="00DF1B4C">
        <w:t xml:space="preserve">aj informácia, že </w:t>
      </w:r>
      <w:ins w:id="71" w:author="Autor">
        <w:r w:rsidRPr="00DF1B4C">
          <w:t xml:space="preserve">v schvaľovacom procese ŽoNFP bude vykonaná aj kontrola </w:t>
        </w:r>
        <w:r w:rsidRPr="00DF1B4C">
          <w:lastRenderedPageBreak/>
          <w:t xml:space="preserve">VO. RO môže stanoviť podmienku poskytnutia príspevku aj takým spôsobom, aby žiadateľ mal v čase predloženia ŽoNFP </w:t>
        </w:r>
        <w:r w:rsidR="00DA5449" w:rsidRPr="00DF1B4C">
          <w:t>ukončené</w:t>
        </w:r>
        <w:r w:rsidRPr="00DF1B4C">
          <w:t xml:space="preserve"> verejné obstarávanie alebo verejné obstarávanie vo fáze pred podpisom zmluvy s úspešným uchádzačom (o čom rovnako informuje vo výzve), ale kontrola VO bude vykonaná </w:t>
        </w:r>
      </w:ins>
      <w:r w:rsidRPr="00DF1B4C">
        <w:t>po ukončení schvaľovacieho procesu ŽoNFP a</w:t>
      </w:r>
      <w:del w:id="72" w:author="Autor">
        <w:r w:rsidR="00C6530E">
          <w:delText> </w:delText>
        </w:r>
      </w:del>
      <w:ins w:id="73" w:author="Autor">
        <w:r w:rsidRPr="00DF1B4C">
          <w:t xml:space="preserve"> </w:t>
        </w:r>
      </w:ins>
      <w:r w:rsidRPr="00DF1B4C">
        <w:t>súčasne pred</w:t>
      </w:r>
      <w:del w:id="74" w:author="Autor">
        <w:r w:rsidR="00C6530E">
          <w:delText xml:space="preserve"> </w:delText>
        </w:r>
      </w:del>
      <w:ins w:id="75" w:author="Autor">
        <w:r w:rsidRPr="00DF1B4C">
          <w:t> </w:t>
        </w:r>
      </w:ins>
      <w:r w:rsidRPr="00DF1B4C">
        <w:t xml:space="preserve">uzatvorením </w:t>
      </w:r>
      <w:del w:id="76" w:author="Autor">
        <w:r w:rsidR="00C6530E">
          <w:delText>zluvy</w:delText>
        </w:r>
      </w:del>
      <w:ins w:id="77" w:author="Autor">
        <w:r w:rsidRPr="00DF1B4C">
          <w:t>zmluvy</w:t>
        </w:r>
      </w:ins>
      <w:r w:rsidRPr="00DF1B4C">
        <w:t xml:space="preserve"> o</w:t>
      </w:r>
      <w:del w:id="78" w:author="Autor">
        <w:r w:rsidR="00C6530E">
          <w:delText> </w:delText>
        </w:r>
      </w:del>
      <w:ins w:id="79" w:author="Autor">
        <w:r w:rsidRPr="00DF1B4C">
          <w:t xml:space="preserve"> </w:t>
        </w:r>
      </w:ins>
      <w:r w:rsidRPr="00DF1B4C">
        <w:t xml:space="preserve">NFP </w:t>
      </w:r>
      <w:del w:id="80" w:author="Autor">
        <w:r w:rsidR="00140068">
          <w:delText>bude vykonaná aj kontrola VO,</w:delText>
        </w:r>
      </w:del>
      <w:ins w:id="81" w:author="Autor">
        <w:r w:rsidRPr="00DF1B4C">
          <w:t>a</w:t>
        </w:r>
      </w:ins>
      <w:r w:rsidRPr="00DF1B4C">
        <w:t xml:space="preserve"> na základe výsledku kontroly VO následne </w:t>
      </w:r>
      <w:del w:id="82" w:author="Autor">
        <w:r w:rsidR="00C6530E">
          <w:delText xml:space="preserve">RO </w:delText>
        </w:r>
      </w:del>
      <w:r w:rsidRPr="00DF1B4C">
        <w:t xml:space="preserve">pristúpi </w:t>
      </w:r>
      <w:ins w:id="83" w:author="Autor">
        <w:r w:rsidRPr="00DF1B4C">
          <w:t xml:space="preserve">RO </w:t>
        </w:r>
      </w:ins>
      <w:r w:rsidRPr="00DF1B4C">
        <w:t xml:space="preserve">k uzatvoreniu, resp. neuzatvoreniu zmluvy o NFP. </w:t>
      </w:r>
      <w:ins w:id="84" w:author="Autor">
        <w:r w:rsidRPr="00DF1B4C">
          <w:t>Uvedené pravidlá sa týkajú výlučne tých verejných obstarávaní, ktorých hodnota v zmysle výsledku VO predstavuje minimálne 30 % z celkovej požadovanej hodnoty NFP</w:t>
        </w:r>
        <w:r w:rsidR="00DA5449" w:rsidRPr="00DF1B4C">
          <w:t xml:space="preserve"> (o tomto limite RO informuje vo výzve)</w:t>
        </w:r>
        <w:r w:rsidRPr="00DF1B4C">
          <w:t>.</w:t>
        </w:r>
        <w:r w:rsidR="00140068" w:rsidRPr="00DF1B4C">
          <w:t xml:space="preserve"> </w:t>
        </w:r>
        <w:r w:rsidR="00DA5449" w:rsidRPr="00DF1B4C">
          <w:t>Podrobnejšie pravidlá sú uvedené v kapitole 3.3.7.2.7. Systému riadenia EŠIF.</w:t>
        </w:r>
      </w:ins>
    </w:p>
    <w:p w14:paraId="5CE48D7D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714DA50" w14:textId="213C548E" w:rsidR="00140068" w:rsidRDefault="00140068" w:rsidP="00140068">
      <w:pPr>
        <w:spacing w:before="240" w:after="240"/>
        <w:ind w:firstLine="360"/>
        <w:jc w:val="both"/>
      </w:pPr>
      <w:r>
        <w:t xml:space="preserve">RO stanoví </w:t>
      </w:r>
      <w:r w:rsidR="008025DB">
        <w:t xml:space="preserve">a podrobnejšie upraví </w:t>
      </w:r>
      <w:r>
        <w:t xml:space="preserve">ako podmienku poskytnutia príspevku preukázanie, že žiadateľ neporušil zákaz nelegálnej práce a nelegálneho zamestnávania. </w:t>
      </w:r>
    </w:p>
    <w:p w14:paraId="06080A1B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44FCA276" w:rsidR="00140068" w:rsidRDefault="00140068" w:rsidP="00140068">
      <w:pPr>
        <w:pStyle w:val="Odsekzoznamu"/>
        <w:spacing w:before="240" w:after="240"/>
        <w:ind w:left="0" w:firstLine="360"/>
        <w:jc w:val="both"/>
      </w:pPr>
      <w:r>
        <w:t xml:space="preserve">Ak z dôvodov špecifík OP RO určí vo vzťahu k schváleniu ŽoNFP ďalšie podmienky poskytnutia príspevku, ktoré nie je možné zaradiť medzi skupiny podmienok poskytnutia príspevku uvedené v rámci častí 2.1 až 2.10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del w:id="85" w:author="Autor">
        <w:r>
          <w:delText>V </w:delText>
        </w:r>
      </w:del>
      <w:ins w:id="86" w:author="Autor">
        <w:r w:rsidR="00A0532E">
          <w:t>RO,</w:t>
        </w:r>
        <w:r w:rsidR="002D16A7">
          <w:t xml:space="preserve"> </w:t>
        </w:r>
        <w:r w:rsidR="00A0532E">
          <w:t xml:space="preserve">v </w:t>
        </w:r>
      </w:ins>
      <w:r>
        <w:t>prípade neaplikácie tejto skupiny podmienok poskytnutia príspevku</w:t>
      </w:r>
      <w:r w:rsidR="00753E12">
        <w:t>,</w:t>
      </w:r>
      <w:del w:id="87" w:author="Autor">
        <w:r>
          <w:delText xml:space="preserve"> RO</w:delText>
        </w:r>
      </w:del>
      <w:r>
        <w:t xml:space="preserve"> túto časť výzvy vôbec neuvádza.</w:t>
      </w:r>
    </w:p>
    <w:p w14:paraId="1A73E36F" w14:textId="77777777" w:rsidR="00140068" w:rsidRDefault="00140068" w:rsidP="00140068">
      <w:pPr>
        <w:pStyle w:val="Odsekzoznamu"/>
        <w:spacing w:before="240" w:after="240"/>
        <w:ind w:left="0"/>
        <w:jc w:val="both"/>
      </w:pPr>
    </w:p>
    <w:p w14:paraId="6AE8DA0F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0B6CD405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del w:id="88" w:author="Autor">
        <w:r>
          <w:delText>.</w:delText>
        </w:r>
      </w:del>
      <w:ins w:id="89" w:author="Autor">
        <w:r w:rsidR="00EC64D3">
          <w:t xml:space="preserve"> </w:t>
        </w:r>
        <w:r w:rsidR="00EC64D3" w:rsidRPr="00274BE8">
          <w:rPr>
            <w:b/>
          </w:rPr>
          <w:t>a/alebo ktorý je nevyhnutný pre realizáciu projektu</w:t>
        </w:r>
        <w:r>
          <w:t>.</w:t>
        </w:r>
      </w:ins>
      <w:r>
        <w:t xml:space="preserve">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del w:id="90" w:author="Autor">
        <w:r>
          <w:delText xml:space="preserve"> </w:delText>
        </w:r>
      </w:del>
      <w:ins w:id="91" w:author="Autor">
        <w:r w:rsidR="008C5FFD">
          <w:t> </w:t>
        </w:r>
      </w:ins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77777777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>prostredie (ak 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lastRenderedPageBreak/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ins w:id="92" w:author="Autor">
        <w:r w:rsidR="00202BCD" w:rsidRPr="00202BCD">
          <w:t>Prílohou výzvy je zoznam iných údajov, ktoré RO definuje v spolupráci s gestorom HP</w:t>
        </w:r>
        <w:r w:rsidR="00943BBF">
          <w:t xml:space="preserve"> (ak je to relevantné)</w:t>
        </w:r>
        <w:r w:rsidR="00202BCD">
          <w:t>.</w:t>
        </w:r>
      </w:ins>
      <w:r>
        <w:t xml:space="preserve"> </w:t>
      </w:r>
    </w:p>
    <w:p w14:paraId="21FDC1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Maximálna a minimálna výška príspevku</w:t>
      </w:r>
    </w:p>
    <w:p w14:paraId="1EEA7902" w14:textId="77777777" w:rsidR="00140068" w:rsidRPr="00783E8D" w:rsidRDefault="00140068" w:rsidP="00140068">
      <w:pPr>
        <w:spacing w:before="240" w:after="240" w:line="276" w:lineRule="auto"/>
        <w:ind w:left="426"/>
        <w:jc w:val="both"/>
      </w:pPr>
      <w:r w:rsidRPr="00783E8D">
        <w:t>V prípade potreby RO definuje maximálnu a minimálnu výšku príspevku pre projekt.</w:t>
      </w:r>
    </w:p>
    <w:p w14:paraId="2430F847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Časová oprávnenosť realizácie projektu</w:t>
      </w:r>
    </w:p>
    <w:p w14:paraId="05B17844" w14:textId="77777777" w:rsidR="00140068" w:rsidRPr="00783E8D" w:rsidRDefault="00140068" w:rsidP="00140068">
      <w:pPr>
        <w:spacing w:before="240" w:after="240" w:line="276" w:lineRule="auto"/>
        <w:ind w:firstLine="426"/>
        <w:jc w:val="both"/>
      </w:pPr>
      <w:r w:rsidRPr="00783E8D">
        <w:t>V prípade potreby RO definuje požiadavky na maximálnu a minimálnu dĺžku realizácie projektu.</w:t>
      </w:r>
    </w:p>
    <w:p w14:paraId="045F6C39" w14:textId="77777777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 z hľadiska povinného definovania merateľných ukazovateľov projektu</w:t>
      </w:r>
      <w:r w:rsidRPr="00783E8D">
        <w:rPr>
          <w:color w:val="1F497D"/>
        </w:rPr>
        <w:t xml:space="preserve">. </w:t>
      </w:r>
      <w:r w:rsidR="00E65EAF">
        <w:rPr>
          <w:bCs/>
          <w:iCs/>
        </w:rPr>
        <w:t>Zoznam merateľných ukazovateľov je prílohou výzvy.</w:t>
      </w:r>
    </w:p>
    <w:p w14:paraId="0F36E848" w14:textId="77777777" w:rsidR="00140068" w:rsidRPr="00783E8D" w:rsidRDefault="00140068" w:rsidP="00140068">
      <w:pPr>
        <w:ind w:firstLine="708"/>
        <w:jc w:val="both"/>
        <w:rPr>
          <w:color w:val="1F497D"/>
        </w:rPr>
      </w:pPr>
    </w:p>
    <w:p w14:paraId="4879DD4F" w14:textId="77777777" w:rsidR="00140068" w:rsidRPr="007D6687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 nedefinovaných v rámci ostatných kategórií podmienok poskytnutia príspevku</w:t>
      </w:r>
    </w:p>
    <w:p w14:paraId="062C00A9" w14:textId="77777777" w:rsidR="0020137D" w:rsidRPr="00783E8D" w:rsidRDefault="00140068" w:rsidP="00140068">
      <w:pPr>
        <w:ind w:firstLine="708"/>
        <w:jc w:val="both"/>
        <w:rPr>
          <w:color w:val="1F497D"/>
        </w:rPr>
      </w:pPr>
      <w:r w:rsidRPr="00783E8D">
        <w:t>RO v tejto časti definuje podmienky, ktoré vyplývajú zo špecifík OP a nie sú zaradené v rámci ostatných kategórií podmienok poskytnutia príspevku.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70C89D7B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>(ak 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>z.). V prípade výzvy, ktorá je vyhlasovaná v nadväznosti na výzvu na predkladanie projektových zámerov</w:t>
      </w:r>
      <w:ins w:id="93" w:author="Autor">
        <w:r w:rsidR="00562543">
          <w:t>,</w:t>
        </w:r>
      </w:ins>
      <w:r>
        <w:t xml:space="preserve"> RO v tejto časti definuje aj rozsah údajov, ktoré nie je možné v porovnaní s posudzovaným projektovým zámerom zmeniť, resp. prípustnú toleranciu zmien (v súlade s kapitolou 3.2.2.2 ods. </w:t>
      </w:r>
      <w:r w:rsidR="00465D91">
        <w:t>2</w:t>
      </w:r>
      <w:r>
        <w:t xml:space="preserve"> Systému riadenia EŠIF).</w:t>
      </w:r>
    </w:p>
    <w:p w14:paraId="2E0CAE8F" w14:textId="77777777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Identifikácia synergických a komplementárnych účinkov</w:t>
      </w:r>
    </w:p>
    <w:p w14:paraId="37917A7E" w14:textId="77777777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a komplementárnych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77777777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či komplementárnym účinkom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77777777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a komplementárne účinky, RO uvedie: „</w:t>
      </w:r>
      <w:r w:rsidRPr="001905C8">
        <w:rPr>
          <w:i/>
        </w:rPr>
        <w:t>Výzva nemá synergické a komplementárne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77777777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>z. a kapitoly 3.1.1.1 Systému riadenia EŠIF.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Formulár ŽoNFP</w:t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6C26B42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 (ak relevantné v prípade odkazu na</w:t>
      </w:r>
      <w:r w:rsidR="00465D91">
        <w:rPr>
          <w:bCs/>
          <w:iCs/>
        </w:rPr>
        <w:t> </w:t>
      </w:r>
      <w:r>
        <w:rPr>
          <w:bCs/>
          <w:iCs/>
        </w:rPr>
        <w:t>dokument vo výzve)</w:t>
      </w:r>
    </w:p>
    <w:p w14:paraId="010DA7E2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>Zoznam merateľných ukazovateľov, vrátane ukazovateľov relevantných k HP (ak relevantné)</w:t>
      </w:r>
      <w:r>
        <w:rPr>
          <w:b/>
        </w:rPr>
        <w:t xml:space="preserve"> </w:t>
      </w:r>
    </w:p>
    <w:p w14:paraId="03EE28F3" w14:textId="46C86456" w:rsidR="00140068" w:rsidRPr="00142FD9" w:rsidRDefault="00140068" w:rsidP="009579EA">
      <w:pPr>
        <w:pStyle w:val="Odsekzoznamu"/>
        <w:numPr>
          <w:ilvl w:val="0"/>
          <w:numId w:val="3"/>
        </w:numPr>
        <w:spacing w:after="200" w:line="276" w:lineRule="auto"/>
        <w:jc w:val="both"/>
      </w:pPr>
      <w:del w:id="94" w:author="Autor">
        <w:r>
          <w:rPr>
            <w:rFonts w:eastAsia="Calibri"/>
            <w:bCs/>
            <w:iCs/>
          </w:rPr>
          <w:delText>Predbežná informácia</w:delText>
        </w:r>
      </w:del>
      <w:ins w:id="95" w:author="Autor">
        <w:r w:rsidR="009579EA" w:rsidRPr="009579EA">
          <w:rPr>
            <w:rFonts w:eastAsia="Calibri"/>
            <w:bCs/>
            <w:iCs/>
          </w:rPr>
          <w:t>Informácia</w:t>
        </w:r>
      </w:ins>
      <w:r w:rsidR="009579EA" w:rsidRPr="009579EA">
        <w:rPr>
          <w:rFonts w:eastAsia="Calibri"/>
          <w:bCs/>
          <w:iCs/>
        </w:rPr>
        <w:t xml:space="preserve"> pre žiadateľov o nenávratný finančný príspevok</w:t>
      </w:r>
      <w:del w:id="96" w:author="Autor">
        <w:r w:rsidR="00753E12" w:rsidRPr="007F1D0E">
          <w:rPr>
            <w:bCs/>
            <w:iCs/>
            <w:szCs w:val="22"/>
            <w:lang w:eastAsia="en-US"/>
          </w:rPr>
          <w:delText xml:space="preserve"> /</w:delText>
        </w:r>
      </w:del>
      <w:ins w:id="97" w:author="Autor">
        <w:r w:rsidR="009579EA" w:rsidRPr="009579EA">
          <w:rPr>
            <w:rFonts w:eastAsia="Calibri"/>
            <w:bCs/>
            <w:iCs/>
          </w:rPr>
          <w:t>, resp.</w:t>
        </w:r>
      </w:ins>
      <w:r w:rsidR="009579EA" w:rsidRPr="009579EA">
        <w:rPr>
          <w:rFonts w:eastAsia="Calibri"/>
          <w:bCs/>
          <w:iCs/>
        </w:rPr>
        <w:t xml:space="preserve"> o príspevok v</w:t>
      </w:r>
      <w:r w:rsidR="008C5FFD">
        <w:rPr>
          <w:rFonts w:eastAsia="Calibri"/>
          <w:bCs/>
          <w:iCs/>
        </w:rPr>
        <w:t> </w:t>
      </w:r>
      <w:r w:rsidR="009579EA" w:rsidRPr="009579EA">
        <w:rPr>
          <w:rFonts w:eastAsia="Calibri"/>
          <w:bCs/>
          <w:iCs/>
        </w:rPr>
        <w:t xml:space="preserve">zmysle čl. 105a </w:t>
      </w:r>
      <w:ins w:id="98" w:author="Autor">
        <w:r w:rsidR="009579EA" w:rsidRPr="009579EA">
          <w:rPr>
            <w:rFonts w:eastAsia="Calibri"/>
            <w:bCs/>
            <w:iCs/>
          </w:rPr>
          <w:t xml:space="preserve">a nasl. </w:t>
        </w:r>
      </w:ins>
      <w:r w:rsidR="009579EA" w:rsidRPr="009579EA">
        <w:rPr>
          <w:rFonts w:eastAsia="Calibri"/>
          <w:bCs/>
          <w:iCs/>
        </w:rPr>
        <w:t xml:space="preserve">nariadenia Európskeho </w:t>
      </w:r>
      <w:del w:id="99" w:author="Autor">
        <w:r w:rsidR="00753E12" w:rsidRPr="007F1D0E">
          <w:rPr>
            <w:bCs/>
            <w:iCs/>
            <w:szCs w:val="22"/>
            <w:lang w:eastAsia="en-US"/>
          </w:rPr>
          <w:delText>Parlamentu</w:delText>
        </w:r>
      </w:del>
      <w:ins w:id="100" w:author="Autor">
        <w:r w:rsidR="009579EA" w:rsidRPr="009579EA">
          <w:rPr>
            <w:rFonts w:eastAsia="Calibri"/>
            <w:bCs/>
            <w:iCs/>
          </w:rPr>
          <w:t>parlamentu</w:t>
        </w:r>
      </w:ins>
      <w:r w:rsidR="009579EA" w:rsidRPr="009579EA">
        <w:rPr>
          <w:rFonts w:eastAsia="Calibri"/>
          <w:bCs/>
          <w:iCs/>
        </w:rPr>
        <w:t xml:space="preserve"> a Rady (EÚ, </w:t>
      </w:r>
      <w:del w:id="101" w:author="Autor">
        <w:r w:rsidR="00753E12" w:rsidRPr="007F1D0E">
          <w:rPr>
            <w:bCs/>
            <w:iCs/>
            <w:szCs w:val="22"/>
            <w:lang w:eastAsia="en-US"/>
          </w:rPr>
          <w:delText>EURATOM) č.</w:delText>
        </w:r>
        <w:r w:rsidR="00465D91">
          <w:rPr>
            <w:bCs/>
            <w:iCs/>
            <w:szCs w:val="22"/>
            <w:lang w:eastAsia="en-US"/>
          </w:rPr>
          <w:delText> </w:delText>
        </w:r>
      </w:del>
      <w:ins w:id="102" w:author="Autor">
        <w:r w:rsidR="009579EA" w:rsidRPr="009579EA">
          <w:rPr>
            <w:rFonts w:eastAsia="Calibri"/>
            <w:bCs/>
            <w:iCs/>
          </w:rPr>
          <w:t xml:space="preserve">Euratom) </w:t>
        </w:r>
      </w:ins>
      <w:r w:rsidR="009579EA" w:rsidRPr="009579EA">
        <w:rPr>
          <w:rFonts w:eastAsia="Calibri"/>
          <w:bCs/>
          <w:iCs/>
        </w:rPr>
        <w:t xml:space="preserve">1929/2015 z 28. októbra 2015, </w:t>
      </w:r>
      <w:ins w:id="103" w:author="Autor">
        <w:r w:rsidR="009579EA" w:rsidRPr="009579EA">
          <w:rPr>
            <w:rFonts w:eastAsia="Calibri"/>
            <w:bCs/>
            <w:iCs/>
          </w:rPr>
          <w:t> </w:t>
        </w:r>
      </w:ins>
      <w:r w:rsidR="009579EA" w:rsidRPr="009579EA">
        <w:rPr>
          <w:rFonts w:eastAsia="Calibri"/>
          <w:bCs/>
          <w:iCs/>
        </w:rPr>
        <w:t xml:space="preserve">ktorým sa mení nariadenie (EÚ, </w:t>
      </w:r>
      <w:del w:id="104" w:author="Autor">
        <w:r w:rsidR="00753E12" w:rsidRPr="007F1D0E">
          <w:rPr>
            <w:bCs/>
            <w:iCs/>
            <w:szCs w:val="22"/>
            <w:lang w:eastAsia="en-US"/>
          </w:rPr>
          <w:delText>EURATOM</w:delText>
        </w:r>
      </w:del>
      <w:ins w:id="105" w:author="Autor">
        <w:r w:rsidR="009579EA" w:rsidRPr="009579EA">
          <w:rPr>
            <w:rFonts w:eastAsia="Calibri"/>
            <w:bCs/>
            <w:iCs/>
          </w:rPr>
          <w:t>Euratom</w:t>
        </w:r>
      </w:ins>
      <w:r w:rsidR="009579EA" w:rsidRPr="009579EA">
        <w:rPr>
          <w:rFonts w:eastAsia="Calibri"/>
          <w:bCs/>
          <w:iCs/>
        </w:rPr>
        <w:t>) č.</w:t>
      </w:r>
      <w:del w:id="106" w:author="Autor">
        <w:r w:rsidR="00465D91">
          <w:rPr>
            <w:bCs/>
            <w:iCs/>
            <w:szCs w:val="22"/>
            <w:lang w:eastAsia="en-US"/>
          </w:rPr>
          <w:delText> </w:delText>
        </w:r>
      </w:del>
      <w:ins w:id="107" w:author="Autor">
        <w:r w:rsidR="009579EA" w:rsidRPr="009579EA">
          <w:rPr>
            <w:rFonts w:eastAsia="Calibri"/>
            <w:bCs/>
            <w:iCs/>
          </w:rPr>
          <w:t xml:space="preserve"> </w:t>
        </w:r>
      </w:ins>
      <w:r w:rsidR="009579EA" w:rsidRPr="009579EA">
        <w:rPr>
          <w:rFonts w:eastAsia="Calibri"/>
          <w:bCs/>
          <w:iCs/>
        </w:rPr>
        <w:t>966/2012 o rozpočtových pravidlách, ktoré sa vzťahujú na všeobecný rozpočet Únie</w:t>
      </w:r>
      <w:ins w:id="108" w:author="Autor">
        <w:r>
          <w:rPr>
            <w:rFonts w:eastAsia="Calibri"/>
            <w:bCs/>
            <w:iCs/>
          </w:rPr>
          <w:t xml:space="preserve"> </w:t>
        </w:r>
      </w:ins>
    </w:p>
    <w:p w14:paraId="08F70D39" w14:textId="64FC2995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>Ďalšie prílohy (ak relevantné)</w:t>
      </w:r>
    </w:p>
    <w:p w14:paraId="10BE09AB" w14:textId="77777777" w:rsidR="00140068" w:rsidRDefault="00140068" w:rsidP="007D6687">
      <w:pPr>
        <w:rPr>
          <w:del w:id="109" w:author="Autor"/>
        </w:rPr>
      </w:pPr>
    </w:p>
    <w:p w14:paraId="6585911A" w14:textId="77777777" w:rsidR="00140068" w:rsidRPr="005B1203" w:rsidRDefault="00140068" w:rsidP="007D6687">
      <w:pPr>
        <w:jc w:val="center"/>
        <w:outlineLvl w:val="0"/>
        <w:rPr>
          <w:del w:id="110" w:author="Autor"/>
        </w:rPr>
      </w:pP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ins w:id="111" w:author="Autor"/>
          <w:b/>
        </w:rPr>
      </w:pPr>
      <w:ins w:id="112" w:author="Autor">
        <w:r w:rsidRPr="000E5640">
          <w:rPr>
            <w:b/>
          </w:rPr>
          <w:lastRenderedPageBreak/>
          <w:t>Konsolidovaný zámer výzvy/vyzvania</w:t>
        </w:r>
      </w:ins>
    </w:p>
    <w:p w14:paraId="35A728E8" w14:textId="77777777" w:rsidR="00B53870" w:rsidRDefault="00B53870" w:rsidP="00B53870">
      <w:pPr>
        <w:rPr>
          <w:ins w:id="113" w:author="Autor"/>
        </w:rPr>
      </w:pPr>
    </w:p>
    <w:p w14:paraId="68D92DFC" w14:textId="3021E2EC" w:rsidR="00B53870" w:rsidRDefault="00B53870" w:rsidP="00B53870">
      <w:pPr>
        <w:jc w:val="both"/>
        <w:rPr>
          <w:ins w:id="114" w:author="Autor"/>
        </w:rPr>
      </w:pPr>
      <w:ins w:id="115" w:author="Autor">
        <w:r>
          <w:t>Konsolidovaný zámer výzvy/vyzvania</w:t>
        </w:r>
        <w:r w:rsidR="00541A5C">
          <w:t xml:space="preserve"> </w:t>
        </w:r>
        <w:r>
          <w:t xml:space="preserve">je v rámci OP Výskum a inovácie predkladaný </w:t>
        </w:r>
        <w:r w:rsidRPr="00B21CC7">
          <w:t>na</w:t>
        </w:r>
        <w:r>
          <w:t> </w:t>
        </w:r>
        <w:r w:rsidRPr="00B21CC7">
          <w:t>posúdenie Stálej komisii</w:t>
        </w:r>
        <w:r>
          <w:t xml:space="preserve"> </w:t>
        </w:r>
        <w:r w:rsidR="0071679A" w:rsidRPr="00274BE8">
          <w:t>Rady vlády SR pre vedu, techniku a inovácie</w:t>
        </w:r>
        <w:r w:rsidR="0071679A">
          <w:t xml:space="preserve"> </w:t>
        </w:r>
        <w:r w:rsidRPr="00B21CC7">
          <w:t>pre</w:t>
        </w:r>
        <w:r>
          <w:t> </w:t>
        </w:r>
        <w:r w:rsidRPr="00B21CC7">
          <w:t>implementáciu</w:t>
        </w:r>
        <w:r>
          <w:t xml:space="preserve"> </w:t>
        </w:r>
        <w:r w:rsidRPr="00B21CC7">
          <w:t>Stratégie výskumu a inovácií pre inteligentnú špecializáciu RIS3</w:t>
        </w:r>
        <w:r>
          <w:t xml:space="preserve"> (ďalej len „stál</w:t>
        </w:r>
        <w:r w:rsidR="00453F09">
          <w:t>a</w:t>
        </w:r>
        <w:r>
          <w:t xml:space="preserve"> komisia“) a podľa relevancie </w:t>
        </w:r>
        <w:r w:rsidR="00FA1CBE">
          <w:t xml:space="preserve">vopred </w:t>
        </w:r>
        <w:r>
          <w:t xml:space="preserve">aj Rade Technologickej agentúry alebo Rade Výskumnej </w:t>
        </w:r>
        <w:r w:rsidRPr="00262BB8">
          <w:t>agentúry</w:t>
        </w:r>
        <w:r>
          <w:t>.</w:t>
        </w:r>
      </w:ins>
    </w:p>
    <w:p w14:paraId="6EC6175A" w14:textId="4C679333" w:rsidR="00B53870" w:rsidRPr="000E5640" w:rsidRDefault="00B53870" w:rsidP="00B53870">
      <w:pPr>
        <w:jc w:val="both"/>
        <w:rPr>
          <w:ins w:id="116" w:author="Autor"/>
        </w:rPr>
      </w:pPr>
      <w:ins w:id="117" w:author="Autor">
        <w:r>
          <w:t>V rámci iných operačných programov je</w:t>
        </w:r>
        <w:r w:rsidRPr="00C71095">
          <w:t xml:space="preserve"> </w:t>
        </w:r>
        <w:r w:rsidR="00453F09">
          <w:t>k</w:t>
        </w:r>
        <w:r>
          <w:t xml:space="preserve">onsolidovaný zámer výzvy/vyzvania predkladaný </w:t>
        </w:r>
        <w:r w:rsidRPr="00B21CC7">
          <w:t>na</w:t>
        </w:r>
        <w:r>
          <w:t> </w:t>
        </w:r>
        <w:r w:rsidRPr="00B21CC7">
          <w:t xml:space="preserve">posúdenie </w:t>
        </w:r>
        <w:r>
          <w:t>len s</w:t>
        </w:r>
        <w:r w:rsidRPr="00B21CC7">
          <w:t>tálej komisii</w:t>
        </w:r>
        <w:r>
          <w:t xml:space="preserve"> a iba v prípade, ak stála komisia vyzve RO na jeho predloženie. </w:t>
        </w:r>
        <w:r w:rsidRPr="000E5640">
          <w:t>Stála komisia určí, ktoré konsolidované zámery</w:t>
        </w:r>
        <w:r w:rsidR="00541A5C">
          <w:t xml:space="preserve"> výziev/vyzvaní</w:t>
        </w:r>
        <w:r w:rsidRPr="000E5640">
          <w:t xml:space="preserve"> jej budú predložené na</w:t>
        </w:r>
        <w:r>
          <w:t> </w:t>
        </w:r>
        <w:r w:rsidRPr="000E5640">
          <w:t>posúdenie, na základe zhodnotenia plánu vyhlasovania výziev a vyzvaní schváleného Pracovnou komisiou pre koordináciu a zabezpečenie synergických účinkov medzi EŠIF a ostatnými nástrojmi podpory EÚ a SR.</w:t>
        </w:r>
      </w:ins>
    </w:p>
    <w:p w14:paraId="407ACCBC" w14:textId="77777777" w:rsidR="00B53870" w:rsidRPr="000E5640" w:rsidRDefault="00B53870" w:rsidP="00B53870">
      <w:pPr>
        <w:jc w:val="both"/>
        <w:rPr>
          <w:ins w:id="118" w:author="Autor"/>
        </w:rPr>
      </w:pPr>
      <w:ins w:id="119" w:author="Autor">
        <w:r w:rsidRPr="000E5640">
          <w:t>Konsolidovaný zámer výzvy/vyzvania obsahuje údaje</w:t>
        </w:r>
        <w:r>
          <w:t>,</w:t>
        </w:r>
        <w:r w:rsidRPr="000E5640">
          <w:t xml:space="preserve"> špecifikované v bodoch 1.</w:t>
        </w:r>
        <w:r>
          <w:t xml:space="preserve"> </w:t>
        </w:r>
        <w:r w:rsidRPr="000E5640">
          <w:t xml:space="preserve">- 2. tohto vzoru </w:t>
        </w:r>
        <w:r w:rsidRPr="000E5640">
          <w:rPr>
            <w:rStyle w:val="Odkaznapoznmkupodiarou"/>
          </w:rPr>
          <w:footnoteReference w:id="6"/>
        </w:r>
        <w:r w:rsidRPr="000E5640">
          <w:t xml:space="preserve"> a okrem toho aj informácie o:  </w:t>
        </w:r>
      </w:ins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  <w:rPr>
          <w:ins w:id="122" w:author="Autor"/>
        </w:rPr>
      </w:pPr>
      <w:ins w:id="123" w:author="Autor">
        <w:r w:rsidRPr="000E5640">
  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  </w:r>
      </w:ins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  <w:rPr>
          <w:ins w:id="124" w:author="Autor"/>
        </w:rPr>
      </w:pPr>
      <w:ins w:id="125" w:author="Autor">
        <w:r w:rsidRPr="000E5640">
          <w:t>väzbe výdavkov na pasportizáciu/štandardizáciu výskumnej infraštruktúry, ak je to relevantné.</w:t>
        </w:r>
      </w:ins>
    </w:p>
    <w:p w14:paraId="606674E1" w14:textId="77777777" w:rsidR="00B53870" w:rsidRPr="000E5640" w:rsidRDefault="00B53870" w:rsidP="00B53870">
      <w:pPr>
        <w:jc w:val="both"/>
        <w:rPr>
          <w:ins w:id="126" w:author="Autor"/>
        </w:rPr>
      </w:pPr>
    </w:p>
    <w:p w14:paraId="559EC17D" w14:textId="2471DBD7" w:rsidR="00B53870" w:rsidRPr="00943BBF" w:rsidRDefault="00B53870" w:rsidP="00B53870">
      <w:pPr>
        <w:jc w:val="both"/>
        <w:rPr>
          <w:ins w:id="127" w:author="Autor"/>
        </w:rPr>
      </w:pPr>
      <w:ins w:id="128" w:author="Autor">
        <w:r w:rsidRPr="000E5640">
          <w:t xml:space="preserve">Stálej komisii sa predkladajú aj zmeny </w:t>
        </w:r>
        <w:r w:rsidR="00541A5C">
          <w:t xml:space="preserve">konsolidovaných </w:t>
        </w:r>
        <w:r w:rsidRPr="000E5640">
          <w:t>zámerov</w:t>
        </w:r>
        <w:r w:rsidR="00541A5C">
          <w:t xml:space="preserve"> výziev/vyzvaní</w:t>
        </w:r>
        <w:r w:rsidRPr="000E5640">
          <w:t xml:space="preserve">, ak podstatným spôsobom menia vecné a obsahové vymedzenie pôvodného </w:t>
        </w:r>
        <w:r w:rsidR="00541A5C">
          <w:t xml:space="preserve">konsolidovaného </w:t>
        </w:r>
        <w:r w:rsidRPr="000E5640">
          <w:t>zámeru</w:t>
        </w:r>
        <w:r w:rsidR="00541A5C">
          <w:t xml:space="preserve"> výzvy/vyzvania</w:t>
        </w:r>
        <w:r w:rsidRPr="000E5640">
          <w:t>.</w:t>
        </w:r>
        <w:r w:rsidRPr="001F7E5A">
          <w:t xml:space="preserve"> </w:t>
        </w:r>
      </w:ins>
    </w:p>
    <w:p w14:paraId="3C6BE268" w14:textId="62257E87" w:rsidR="00140068" w:rsidRDefault="00B53870" w:rsidP="00A164B0">
      <w:pPr>
        <w:jc w:val="both"/>
        <w:pPrChange w:id="129" w:author="Autor">
          <w:pPr/>
        </w:pPrChange>
      </w:pPr>
      <w:ins w:id="130" w:author="Autor">
        <w:r w:rsidRPr="000E5640">
          <w:t xml:space="preserve">Stála komisia je povinná poskytnúť predkladateľovi vyjadrenie do </w:t>
        </w:r>
        <w:r w:rsidR="00FA1CBE">
          <w:t>5</w:t>
        </w:r>
        <w:r w:rsidR="00FA1CBE" w:rsidRPr="000E5640">
          <w:t xml:space="preserve"> </w:t>
        </w:r>
        <w:r w:rsidRPr="000E5640">
          <w:t>pracovných dní od</w:t>
        </w:r>
        <w:r>
          <w:t> </w:t>
        </w:r>
        <w:r w:rsidRPr="000E5640">
          <w:t>prijatia konsolidovaného zámeru</w:t>
        </w:r>
        <w:r w:rsidR="00541A5C">
          <w:t xml:space="preserve"> výzvy/vyzvania</w:t>
        </w:r>
        <w:r>
          <w:t>.</w:t>
        </w:r>
      </w:ins>
    </w:p>
    <w:sectPr w:rsidR="00140068" w:rsidSect="00D201A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43D86" w14:textId="77777777" w:rsidR="00BF46F3" w:rsidRDefault="00BF46F3" w:rsidP="00140068">
      <w:r>
        <w:separator/>
      </w:r>
    </w:p>
  </w:endnote>
  <w:endnote w:type="continuationSeparator" w:id="0">
    <w:p w14:paraId="6320B032" w14:textId="77777777" w:rsidR="00BF46F3" w:rsidRDefault="00BF46F3" w:rsidP="00140068">
      <w:r>
        <w:continuationSeparator/>
      </w:r>
    </w:p>
  </w:endnote>
  <w:endnote w:type="continuationNotice" w:id="1">
    <w:p w14:paraId="409637F2" w14:textId="77777777" w:rsidR="00BF46F3" w:rsidRDefault="00BF46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75101768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164B0">
          <w:rPr>
            <w:noProof/>
          </w:rPr>
          <w:t>3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BCFD8" w14:textId="77777777" w:rsidR="00A164B0" w:rsidRDefault="00A164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C98EA" w14:textId="77777777" w:rsidR="00BF46F3" w:rsidRDefault="00BF46F3" w:rsidP="00140068">
      <w:r>
        <w:separator/>
      </w:r>
    </w:p>
  </w:footnote>
  <w:footnote w:type="continuationSeparator" w:id="0">
    <w:p w14:paraId="4CF11C37" w14:textId="77777777" w:rsidR="00BF46F3" w:rsidRDefault="00BF46F3" w:rsidP="00140068">
      <w:r>
        <w:continuationSeparator/>
      </w:r>
    </w:p>
  </w:footnote>
  <w:footnote w:type="continuationNotice" w:id="1">
    <w:p w14:paraId="63EF8D4D" w14:textId="77777777" w:rsidR="00BF46F3" w:rsidRDefault="00BF46F3"/>
  </w:footnote>
  <w:footnote w:id="2">
    <w:p w14:paraId="11D993BD" w14:textId="7C9EF55C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</w:t>
      </w:r>
      <w:del w:id="43" w:author="Autor">
        <w:r>
          <w:delText xml:space="preserve"> </w:delText>
        </w:r>
      </w:del>
      <w:r>
        <w:t xml:space="preserve"> Systému riadenia EŠIF</w:t>
      </w:r>
      <w:r w:rsidR="001B0A3B">
        <w:t>.</w:t>
      </w:r>
    </w:p>
  </w:footnote>
  <w:footnote w:id="3">
    <w:p w14:paraId="630578F9" w14:textId="73EA3FD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texte vzoru sa ďalej pre označenie všetkých typov využíva iba spoločné označenie ,,výzva“, ktoré RO upraví v závislosti od toho, či bude vyhlasovaná výzva na predkladanie projektových zámerov/výzva/</w:t>
      </w:r>
      <w:del w:id="46" w:author="Autor">
        <w:r>
          <w:delText xml:space="preserve"> vyzvanie</w:delText>
        </w:r>
        <w:r w:rsidR="001B0A3B">
          <w:delText>.</w:delText>
        </w:r>
      </w:del>
      <w:ins w:id="47" w:author="Autor">
        <w:r>
          <w:t>vyzvanie</w:t>
        </w:r>
        <w:r w:rsidR="00C57783" w:rsidRPr="005C3295">
          <w:t xml:space="preserve">. </w:t>
        </w:r>
        <w:r w:rsidR="00C57783">
          <w:t>(</w:t>
        </w:r>
        <w:r w:rsidR="00C57783">
          <w:rPr>
            <w:szCs w:val="18"/>
          </w:rPr>
          <w:t xml:space="preserve">Nevzťahuje sa na </w:t>
        </w:r>
        <w:r w:rsidR="00C57783" w:rsidRPr="005C3295">
          <w:rPr>
            <w:szCs w:val="18"/>
          </w:rPr>
          <w:t>vyzvan</w:t>
        </w:r>
        <w:r w:rsidR="00C57783">
          <w:rPr>
            <w:szCs w:val="18"/>
          </w:rPr>
          <w:t>ia</w:t>
        </w:r>
        <w:r w:rsidR="00C57783" w:rsidRPr="005C3295">
          <w:rPr>
            <w:szCs w:val="18"/>
          </w:rPr>
          <w:t xml:space="preserve"> pre projekty technickej pomoci</w:t>
        </w:r>
        <w:r w:rsidR="00C57783">
          <w:rPr>
            <w:szCs w:val="18"/>
          </w:rPr>
          <w:t>).</w:t>
        </w:r>
      </w:ins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Uvedie sa dátum alebo skutočnosť, na základe ktorej bude výzva uzavretá</w:t>
      </w:r>
      <w:r w:rsidR="001B0A3B">
        <w:t>.</w:t>
      </w:r>
    </w:p>
  </w:footnote>
  <w:footnote w:id="5">
    <w:p w14:paraId="423C6F14" w14:textId="0A46F7CD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 každá výzva vždy obsahovala všetky povinné kategórie podmienok poskytnutia príspevku stanovené v § 17 ods. 3 zákona č. 292/2014 Z. z., t.</w:t>
      </w:r>
      <w:r w:rsidR="005A7CEA">
        <w:t xml:space="preserve"> </w:t>
      </w:r>
      <w:r w:rsidRPr="00783E8D">
        <w:t>j. povinnými kategóriami podmienok poskytnutia príspevku sú: oprávnenosť žiadateľa, oprávnenosť aktivít realizácie projektu, oprávnenosť výdavkov realizácie projektu, oprávnenosť miesta realizácie projekt</w:t>
      </w:r>
      <w:r w:rsidRPr="0095109D">
        <w:t>u</w:t>
      </w:r>
      <w:r w:rsidRPr="00783E8D">
        <w:t>, kritériá pre výber projektov, spôsob financovania a splnenie podmienok ustanovených v osobitných predpisoch. V rámci týchto povinných kategórií podmienok poskytnutia príspevku RO definuje znenie konkrétnych podmienok v závislosti od konkrétnej výzvy a špecifík OP.</w:t>
      </w:r>
    </w:p>
  </w:footnote>
  <w:footnote w:id="6">
    <w:p w14:paraId="16A726B2" w14:textId="64BEA12E" w:rsidR="00B53870" w:rsidRPr="00943BBF" w:rsidRDefault="00B53870" w:rsidP="00B53870">
      <w:pPr>
        <w:pStyle w:val="Textpoznmkypodiarou"/>
        <w:jc w:val="both"/>
        <w:rPr>
          <w:ins w:id="120" w:author="Autor"/>
        </w:rPr>
      </w:pPr>
      <w:ins w:id="121" w:author="Autor">
        <w:r w:rsidRPr="000E5640">
          <w:rPr>
            <w:rStyle w:val="Odkaznapoznmkupodiarou"/>
          </w:rPr>
          <w:footnoteRef/>
        </w:r>
        <w:r w:rsidRPr="000E5640">
          <w:t xml:space="preserve"> Minimálne povinné sú informácie uvedené v bodoch 1. - 1.5, 2.1. – 2.10.1, 2.11.6. – 2.11.9</w:t>
        </w:r>
        <w:r w:rsidRPr="00943BBF">
          <w:t xml:space="preserve"> </w:t>
        </w:r>
        <w:r>
          <w:t>V</w:t>
        </w:r>
        <w:r w:rsidRPr="003F73F7">
          <w:t>zor</w:t>
        </w:r>
        <w:r>
          <w:t>u</w:t>
        </w:r>
        <w:r w:rsidRPr="003F73F7">
          <w:t xml:space="preserve"> výzv</w:t>
        </w:r>
        <w:r>
          <w:t>y na predkladanie projektových zámerov/výzvy/vyzvania</w:t>
        </w:r>
        <w:r w:rsidR="00DF1B4C">
          <w:t>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2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131" w:author="Autor"/>
  <w:sdt>
    <w:sdtPr>
      <w:rPr>
        <w:szCs w:val="20"/>
      </w:rPr>
      <w:id w:val="738288601"/>
      <w:placeholder>
        <w:docPart w:val="43D1F04B56804131830FD12EC1CA2B6C"/>
      </w:placeholder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31"/>
      <w:p w14:paraId="278E37D5" w14:textId="77777777" w:rsidR="00D201AB" w:rsidRDefault="00D201AB" w:rsidP="00D201AB">
        <w:pPr>
          <w:pStyle w:val="Hlavika"/>
          <w:jc w:val="right"/>
          <w:rPr>
            <w:del w:id="132" w:author="Autor"/>
          </w:rPr>
        </w:pPr>
        <w:del w:id="133" w:author="Autor">
          <w:r>
            <w:rPr>
              <w:szCs w:val="20"/>
            </w:rPr>
            <w:delText>11.10.2017</w:delText>
          </w:r>
        </w:del>
      </w:p>
      <w:customXmlDelRangeStart w:id="134" w:author="Autor"/>
    </w:sdtContent>
  </w:sdt>
  <w:customXmlDelRangeEnd w:id="134"/>
  <w:customXmlInsRangeStart w:id="135" w:author="Autor"/>
  <w:sdt>
    <w:sdtPr>
      <w:rPr>
        <w:szCs w:val="20"/>
      </w:rPr>
      <w:id w:val="-94943166"/>
      <w:placeholder>
        <w:docPart w:val="3B7190C944C245B3A4B8B4AE98BF86DF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35"/>
      <w:p w14:paraId="3BC02306" w14:textId="01B5691D" w:rsidR="00D201AB" w:rsidRDefault="00BE6D71" w:rsidP="00D201AB">
        <w:pPr>
          <w:pStyle w:val="Hlavika"/>
          <w:jc w:val="right"/>
          <w:rPr>
            <w:ins w:id="136" w:author="Autor"/>
          </w:rPr>
        </w:pPr>
        <w:ins w:id="137" w:author="Autor">
          <w:r>
            <w:rPr>
              <w:szCs w:val="20"/>
            </w:rPr>
            <w:t>23.02.2018</w:t>
          </w:r>
        </w:ins>
      </w:p>
      <w:customXmlInsRangeStart w:id="138" w:author="Autor"/>
    </w:sdtContent>
  </w:sdt>
  <w:customXmlInsRangeEnd w:id="138"/>
  <w:p w14:paraId="3F0F21DC" w14:textId="77777777" w:rsidR="00D201AB" w:rsidRDefault="00D201A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D5CA5" w14:textId="77777777" w:rsidR="00A164B0" w:rsidRDefault="00A164B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5"/>
  </w:num>
  <w:num w:numId="7">
    <w:abstractNumId w:val="7"/>
  </w:num>
  <w:num w:numId="8">
    <w:abstractNumId w:val="10"/>
  </w:num>
  <w:num w:numId="9">
    <w:abstractNumId w:val="1"/>
  </w:num>
  <w:num w:numId="10">
    <w:abstractNumId w:val="17"/>
  </w:num>
  <w:num w:numId="11">
    <w:abstractNumId w:val="9"/>
  </w:num>
  <w:num w:numId="12">
    <w:abstractNumId w:val="1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4"/>
  </w:num>
  <w:num w:numId="16">
    <w:abstractNumId w:val="2"/>
  </w:num>
  <w:num w:numId="17">
    <w:abstractNumId w:val="0"/>
  </w:num>
  <w:num w:numId="18">
    <w:abstractNumId w:val="8"/>
  </w:num>
  <w:num w:numId="19">
    <w:abstractNumId w:val="1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68"/>
    <w:rsid w:val="00006C90"/>
    <w:rsid w:val="00050728"/>
    <w:rsid w:val="00066955"/>
    <w:rsid w:val="00067C5E"/>
    <w:rsid w:val="00071088"/>
    <w:rsid w:val="00071CD7"/>
    <w:rsid w:val="000769B9"/>
    <w:rsid w:val="000850B0"/>
    <w:rsid w:val="00096F23"/>
    <w:rsid w:val="000C19BB"/>
    <w:rsid w:val="000C2C83"/>
    <w:rsid w:val="000D298C"/>
    <w:rsid w:val="000D5D89"/>
    <w:rsid w:val="000D6B86"/>
    <w:rsid w:val="000E2AA4"/>
    <w:rsid w:val="000F7C94"/>
    <w:rsid w:val="00115011"/>
    <w:rsid w:val="00116F50"/>
    <w:rsid w:val="00116F61"/>
    <w:rsid w:val="0012695E"/>
    <w:rsid w:val="00130CF1"/>
    <w:rsid w:val="00140068"/>
    <w:rsid w:val="0014092B"/>
    <w:rsid w:val="00142FD9"/>
    <w:rsid w:val="0014641E"/>
    <w:rsid w:val="0015233E"/>
    <w:rsid w:val="0016669F"/>
    <w:rsid w:val="00166FFD"/>
    <w:rsid w:val="00171B58"/>
    <w:rsid w:val="00171CAF"/>
    <w:rsid w:val="00173917"/>
    <w:rsid w:val="001740D4"/>
    <w:rsid w:val="001808A8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1F7E5A"/>
    <w:rsid w:val="0020137D"/>
    <w:rsid w:val="00202BCD"/>
    <w:rsid w:val="00224F7F"/>
    <w:rsid w:val="002259C4"/>
    <w:rsid w:val="00225A05"/>
    <w:rsid w:val="00230F87"/>
    <w:rsid w:val="002347A5"/>
    <w:rsid w:val="00246970"/>
    <w:rsid w:val="00256687"/>
    <w:rsid w:val="0026629C"/>
    <w:rsid w:val="00266BE6"/>
    <w:rsid w:val="002709CA"/>
    <w:rsid w:val="00274479"/>
    <w:rsid w:val="00274BE8"/>
    <w:rsid w:val="00277D43"/>
    <w:rsid w:val="00287AB4"/>
    <w:rsid w:val="002A1E17"/>
    <w:rsid w:val="002A64E4"/>
    <w:rsid w:val="002A7F76"/>
    <w:rsid w:val="002D16A7"/>
    <w:rsid w:val="002D2D7D"/>
    <w:rsid w:val="002D4629"/>
    <w:rsid w:val="002D52A3"/>
    <w:rsid w:val="002D65BD"/>
    <w:rsid w:val="002E1924"/>
    <w:rsid w:val="002E611C"/>
    <w:rsid w:val="002E7F32"/>
    <w:rsid w:val="002E7F66"/>
    <w:rsid w:val="002F6FAC"/>
    <w:rsid w:val="002F7AA6"/>
    <w:rsid w:val="003002B4"/>
    <w:rsid w:val="003067D7"/>
    <w:rsid w:val="0032281B"/>
    <w:rsid w:val="00323081"/>
    <w:rsid w:val="00333F09"/>
    <w:rsid w:val="0033433B"/>
    <w:rsid w:val="003357E9"/>
    <w:rsid w:val="00373315"/>
    <w:rsid w:val="00386CBA"/>
    <w:rsid w:val="003A415E"/>
    <w:rsid w:val="003A4311"/>
    <w:rsid w:val="003A67E1"/>
    <w:rsid w:val="003B0DFE"/>
    <w:rsid w:val="003B2F8A"/>
    <w:rsid w:val="003B3A3E"/>
    <w:rsid w:val="003B61C8"/>
    <w:rsid w:val="003C1D94"/>
    <w:rsid w:val="003C2544"/>
    <w:rsid w:val="003D0894"/>
    <w:rsid w:val="003D0DF0"/>
    <w:rsid w:val="003D568C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45A9"/>
    <w:rsid w:val="004470FB"/>
    <w:rsid w:val="00453F09"/>
    <w:rsid w:val="00465D91"/>
    <w:rsid w:val="00477B8E"/>
    <w:rsid w:val="00490AF9"/>
    <w:rsid w:val="00493F0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ABD"/>
    <w:rsid w:val="004F0D6F"/>
    <w:rsid w:val="004F6CE4"/>
    <w:rsid w:val="00501C4C"/>
    <w:rsid w:val="00503B8F"/>
    <w:rsid w:val="00506EDD"/>
    <w:rsid w:val="00510D5C"/>
    <w:rsid w:val="005122F6"/>
    <w:rsid w:val="00526A11"/>
    <w:rsid w:val="005327B9"/>
    <w:rsid w:val="00541A5C"/>
    <w:rsid w:val="00541FF5"/>
    <w:rsid w:val="00562543"/>
    <w:rsid w:val="005632E4"/>
    <w:rsid w:val="005724E9"/>
    <w:rsid w:val="005800C7"/>
    <w:rsid w:val="00580A58"/>
    <w:rsid w:val="00581C48"/>
    <w:rsid w:val="005835A6"/>
    <w:rsid w:val="00586FDB"/>
    <w:rsid w:val="00590300"/>
    <w:rsid w:val="005925C9"/>
    <w:rsid w:val="00593276"/>
    <w:rsid w:val="005A7CEA"/>
    <w:rsid w:val="005B1203"/>
    <w:rsid w:val="005B371E"/>
    <w:rsid w:val="005B41B8"/>
    <w:rsid w:val="005B44FB"/>
    <w:rsid w:val="005B49EF"/>
    <w:rsid w:val="005C6B60"/>
    <w:rsid w:val="005D18EB"/>
    <w:rsid w:val="005E2F03"/>
    <w:rsid w:val="005E47E5"/>
    <w:rsid w:val="005F184C"/>
    <w:rsid w:val="005F5B71"/>
    <w:rsid w:val="0060650F"/>
    <w:rsid w:val="006134A7"/>
    <w:rsid w:val="00622BF9"/>
    <w:rsid w:val="00622D7A"/>
    <w:rsid w:val="00625731"/>
    <w:rsid w:val="00627EA3"/>
    <w:rsid w:val="0063292E"/>
    <w:rsid w:val="00637129"/>
    <w:rsid w:val="006479DF"/>
    <w:rsid w:val="00660DCB"/>
    <w:rsid w:val="00662E81"/>
    <w:rsid w:val="006638E5"/>
    <w:rsid w:val="006719A0"/>
    <w:rsid w:val="00687102"/>
    <w:rsid w:val="006A0843"/>
    <w:rsid w:val="006A5157"/>
    <w:rsid w:val="006A5312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44CB"/>
    <w:rsid w:val="0071679A"/>
    <w:rsid w:val="00721199"/>
    <w:rsid w:val="00736343"/>
    <w:rsid w:val="00753E12"/>
    <w:rsid w:val="007571C9"/>
    <w:rsid w:val="0076414C"/>
    <w:rsid w:val="007651CD"/>
    <w:rsid w:val="00765555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A4DF4"/>
    <w:rsid w:val="007A60EF"/>
    <w:rsid w:val="007B04D0"/>
    <w:rsid w:val="007B63FD"/>
    <w:rsid w:val="007D6687"/>
    <w:rsid w:val="007E0D84"/>
    <w:rsid w:val="007E2DF0"/>
    <w:rsid w:val="007F0D9A"/>
    <w:rsid w:val="007F30EC"/>
    <w:rsid w:val="00801225"/>
    <w:rsid w:val="008025DB"/>
    <w:rsid w:val="008036D1"/>
    <w:rsid w:val="00812AEA"/>
    <w:rsid w:val="008345C2"/>
    <w:rsid w:val="00843EF9"/>
    <w:rsid w:val="0084743A"/>
    <w:rsid w:val="008526BB"/>
    <w:rsid w:val="00867476"/>
    <w:rsid w:val="008743E6"/>
    <w:rsid w:val="008758FE"/>
    <w:rsid w:val="008806AC"/>
    <w:rsid w:val="00891F74"/>
    <w:rsid w:val="008962AF"/>
    <w:rsid w:val="008A2377"/>
    <w:rsid w:val="008B1666"/>
    <w:rsid w:val="008C271F"/>
    <w:rsid w:val="008C5FFD"/>
    <w:rsid w:val="008D0F9C"/>
    <w:rsid w:val="008D7B4C"/>
    <w:rsid w:val="008F2627"/>
    <w:rsid w:val="0090110D"/>
    <w:rsid w:val="0090259E"/>
    <w:rsid w:val="00911D80"/>
    <w:rsid w:val="00926284"/>
    <w:rsid w:val="00942DD3"/>
    <w:rsid w:val="00943BBF"/>
    <w:rsid w:val="00945BA2"/>
    <w:rsid w:val="0095109D"/>
    <w:rsid w:val="009515E7"/>
    <w:rsid w:val="009579EA"/>
    <w:rsid w:val="00960837"/>
    <w:rsid w:val="00967523"/>
    <w:rsid w:val="00976A29"/>
    <w:rsid w:val="00977CF6"/>
    <w:rsid w:val="0098159E"/>
    <w:rsid w:val="009836CF"/>
    <w:rsid w:val="009B421D"/>
    <w:rsid w:val="009B44A5"/>
    <w:rsid w:val="009C7A22"/>
    <w:rsid w:val="009D0321"/>
    <w:rsid w:val="009E6293"/>
    <w:rsid w:val="009F01E2"/>
    <w:rsid w:val="009F5516"/>
    <w:rsid w:val="00A0532E"/>
    <w:rsid w:val="00A05547"/>
    <w:rsid w:val="00A144AE"/>
    <w:rsid w:val="00A164B0"/>
    <w:rsid w:val="00A17B7C"/>
    <w:rsid w:val="00A20340"/>
    <w:rsid w:val="00A23DCA"/>
    <w:rsid w:val="00A34177"/>
    <w:rsid w:val="00A356B4"/>
    <w:rsid w:val="00A45A64"/>
    <w:rsid w:val="00A5421F"/>
    <w:rsid w:val="00A565C9"/>
    <w:rsid w:val="00A80D8A"/>
    <w:rsid w:val="00A92197"/>
    <w:rsid w:val="00A9254C"/>
    <w:rsid w:val="00AB0E6E"/>
    <w:rsid w:val="00AB755C"/>
    <w:rsid w:val="00AC2133"/>
    <w:rsid w:val="00AD432F"/>
    <w:rsid w:val="00AD43B4"/>
    <w:rsid w:val="00B048B5"/>
    <w:rsid w:val="00B10299"/>
    <w:rsid w:val="00B12038"/>
    <w:rsid w:val="00B12061"/>
    <w:rsid w:val="00B24DE3"/>
    <w:rsid w:val="00B26B3E"/>
    <w:rsid w:val="00B315E9"/>
    <w:rsid w:val="00B4284E"/>
    <w:rsid w:val="00B53870"/>
    <w:rsid w:val="00B53B4A"/>
    <w:rsid w:val="00B56CB6"/>
    <w:rsid w:val="00B65FDD"/>
    <w:rsid w:val="00B713AF"/>
    <w:rsid w:val="00B948E0"/>
    <w:rsid w:val="00B95763"/>
    <w:rsid w:val="00BA13ED"/>
    <w:rsid w:val="00BA39BD"/>
    <w:rsid w:val="00BA4376"/>
    <w:rsid w:val="00BB7249"/>
    <w:rsid w:val="00BC4BAC"/>
    <w:rsid w:val="00BE2705"/>
    <w:rsid w:val="00BE5E73"/>
    <w:rsid w:val="00BE6D71"/>
    <w:rsid w:val="00BE70F8"/>
    <w:rsid w:val="00BF46F3"/>
    <w:rsid w:val="00C214B6"/>
    <w:rsid w:val="00C348A2"/>
    <w:rsid w:val="00C36DC6"/>
    <w:rsid w:val="00C53567"/>
    <w:rsid w:val="00C5472F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F1847"/>
    <w:rsid w:val="00CF1979"/>
    <w:rsid w:val="00CF2A77"/>
    <w:rsid w:val="00D02696"/>
    <w:rsid w:val="00D05350"/>
    <w:rsid w:val="00D14BCE"/>
    <w:rsid w:val="00D201AB"/>
    <w:rsid w:val="00D549B4"/>
    <w:rsid w:val="00D61BB6"/>
    <w:rsid w:val="00D734BA"/>
    <w:rsid w:val="00D86DA2"/>
    <w:rsid w:val="00D942CE"/>
    <w:rsid w:val="00DA3B50"/>
    <w:rsid w:val="00DA50A5"/>
    <w:rsid w:val="00DA5449"/>
    <w:rsid w:val="00DA5A83"/>
    <w:rsid w:val="00DA604C"/>
    <w:rsid w:val="00DB3113"/>
    <w:rsid w:val="00DB798B"/>
    <w:rsid w:val="00DC16CA"/>
    <w:rsid w:val="00DC75CD"/>
    <w:rsid w:val="00DD0DEF"/>
    <w:rsid w:val="00DE2C5C"/>
    <w:rsid w:val="00DE7F44"/>
    <w:rsid w:val="00DF1B4C"/>
    <w:rsid w:val="00DF4F5E"/>
    <w:rsid w:val="00E25F33"/>
    <w:rsid w:val="00E43559"/>
    <w:rsid w:val="00E447CD"/>
    <w:rsid w:val="00E52D37"/>
    <w:rsid w:val="00E5416A"/>
    <w:rsid w:val="00E5502C"/>
    <w:rsid w:val="00E5723B"/>
    <w:rsid w:val="00E65EAF"/>
    <w:rsid w:val="00E700C5"/>
    <w:rsid w:val="00E71C04"/>
    <w:rsid w:val="00E742C1"/>
    <w:rsid w:val="00E74DC2"/>
    <w:rsid w:val="00E74EA1"/>
    <w:rsid w:val="00E7702D"/>
    <w:rsid w:val="00E9215D"/>
    <w:rsid w:val="00E9316B"/>
    <w:rsid w:val="00E97CC5"/>
    <w:rsid w:val="00EA031B"/>
    <w:rsid w:val="00EA0C60"/>
    <w:rsid w:val="00EA62FA"/>
    <w:rsid w:val="00EC64D3"/>
    <w:rsid w:val="00EC6DB9"/>
    <w:rsid w:val="00EE70FE"/>
    <w:rsid w:val="00F03CF9"/>
    <w:rsid w:val="00F0607A"/>
    <w:rsid w:val="00F10B9D"/>
    <w:rsid w:val="00F15C2A"/>
    <w:rsid w:val="00F26533"/>
    <w:rsid w:val="00F27075"/>
    <w:rsid w:val="00F4207C"/>
    <w:rsid w:val="00F678A1"/>
    <w:rsid w:val="00F81070"/>
    <w:rsid w:val="00F854AC"/>
    <w:rsid w:val="00F85B1E"/>
    <w:rsid w:val="00F97E8C"/>
    <w:rsid w:val="00FA1CBE"/>
    <w:rsid w:val="00FA23ED"/>
    <w:rsid w:val="00FB31CC"/>
    <w:rsid w:val="00FB35E9"/>
    <w:rsid w:val="00FC04A6"/>
    <w:rsid w:val="00FC0F30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99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99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Textzstupnhosymbolu"/>
            </w:rPr>
            <w:t>Kliknutím zadáte dátum.</w:t>
          </w:r>
        </w:p>
      </w:docPartBody>
    </w:docPart>
    <w:docPart>
      <w:docPartPr>
        <w:name w:val="8110123C890E407189BCA38115DBBD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47D119-B0F4-46B4-96CB-C643E621499D}"/>
      </w:docPartPr>
      <w:docPartBody>
        <w:p w:rsidR="00000000" w:rsidRDefault="006E55D7">
          <w:pPr>
            <w:pStyle w:val="8110123C890E407189BCA38115DBBD44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342073E1FE043959DFE36BDF19C6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337DD-9AA2-4EA7-B50F-53A2C1A25011}"/>
      </w:docPartPr>
      <w:docPartBody>
        <w:p w:rsidR="00000000" w:rsidRDefault="006E55D7">
          <w:pPr>
            <w:pStyle w:val="F342073E1FE043959DFE36BDF19C6E6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7289E95F090943EA9D3F6503FA9A7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C87CC8-8D7E-4DDA-A555-B6ECF9C4F9DA}"/>
      </w:docPartPr>
      <w:docPartBody>
        <w:p w:rsidR="00000000" w:rsidRDefault="006E55D7">
          <w:pPr>
            <w:pStyle w:val="7289E95F090943EA9D3F6503FA9A7AC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3D1F04B56804131830FD12EC1CA2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A8D49-56A4-42A3-9B8B-BE5E70AF4858}"/>
      </w:docPartPr>
      <w:docPartBody>
        <w:p w:rsidR="00000000" w:rsidRDefault="00EC2235">
          <w:pPr>
            <w:pStyle w:val="43D1F04B56804131830FD12EC1CA2B6C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04B14"/>
    <w:rsid w:val="00135B3D"/>
    <w:rsid w:val="001A5410"/>
    <w:rsid w:val="001C5C7A"/>
    <w:rsid w:val="002310F3"/>
    <w:rsid w:val="00253F54"/>
    <w:rsid w:val="00301E3E"/>
    <w:rsid w:val="00311AB0"/>
    <w:rsid w:val="003E031A"/>
    <w:rsid w:val="0045423B"/>
    <w:rsid w:val="004637E2"/>
    <w:rsid w:val="004E589D"/>
    <w:rsid w:val="00546B57"/>
    <w:rsid w:val="005A6822"/>
    <w:rsid w:val="005D5556"/>
    <w:rsid w:val="005F2FE2"/>
    <w:rsid w:val="006300FB"/>
    <w:rsid w:val="006614B8"/>
    <w:rsid w:val="006D2DC7"/>
    <w:rsid w:val="006E55D7"/>
    <w:rsid w:val="006F2049"/>
    <w:rsid w:val="007519CF"/>
    <w:rsid w:val="00755C01"/>
    <w:rsid w:val="007A7E7F"/>
    <w:rsid w:val="007D3BCF"/>
    <w:rsid w:val="00824331"/>
    <w:rsid w:val="00860FA3"/>
    <w:rsid w:val="0087646B"/>
    <w:rsid w:val="008E0908"/>
    <w:rsid w:val="00906C7C"/>
    <w:rsid w:val="00916AF3"/>
    <w:rsid w:val="00957276"/>
    <w:rsid w:val="00B01445"/>
    <w:rsid w:val="00B06D3C"/>
    <w:rsid w:val="00B43020"/>
    <w:rsid w:val="00B62BA3"/>
    <w:rsid w:val="00B81159"/>
    <w:rsid w:val="00BE7D67"/>
    <w:rsid w:val="00BF6ED4"/>
    <w:rsid w:val="00CD3AE4"/>
    <w:rsid w:val="00D20770"/>
    <w:rsid w:val="00D86D8F"/>
    <w:rsid w:val="00DA3E19"/>
    <w:rsid w:val="00E33155"/>
    <w:rsid w:val="00E53644"/>
    <w:rsid w:val="00EC2235"/>
    <w:rsid w:val="00EE627A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8110123C890E407189BCA38115DBBD44">
    <w:name w:val="8110123C890E407189BCA38115DBBD44"/>
  </w:style>
  <w:style w:type="paragraph" w:customStyle="1" w:styleId="F342073E1FE043959DFE36BDF19C6E6E">
    <w:name w:val="F342073E1FE043959DFE36BDF19C6E6E"/>
  </w:style>
  <w:style w:type="paragraph" w:customStyle="1" w:styleId="7289E95F090943EA9D3F6503FA9A7ACE">
    <w:name w:val="7289E95F090943EA9D3F6503FA9A7ACE"/>
  </w:style>
  <w:style w:type="paragraph" w:customStyle="1" w:styleId="43D1F04B56804131830FD12EC1CA2B6C">
    <w:name w:val="43D1F04B56804131830FD12EC1CA2B6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C2235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8110123C890E407189BCA38115DBBD44">
    <w:name w:val="8110123C890E407189BCA38115DBBD44"/>
  </w:style>
  <w:style w:type="paragraph" w:customStyle="1" w:styleId="F342073E1FE043959DFE36BDF19C6E6E">
    <w:name w:val="F342073E1FE043959DFE36BDF19C6E6E"/>
  </w:style>
  <w:style w:type="paragraph" w:customStyle="1" w:styleId="7289E95F090943EA9D3F6503FA9A7ACE">
    <w:name w:val="7289E95F090943EA9D3F6503FA9A7ACE"/>
  </w:style>
  <w:style w:type="paragraph" w:customStyle="1" w:styleId="43D1F04B56804131830FD12EC1CA2B6C">
    <w:name w:val="43D1F04B56804131830FD12EC1CA2B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3EAE-5B71-4A7D-8CD3-D3EEB393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2018-01-11T12:47:00Z</dcterms:created>
  <dcterms:modified xsi:type="dcterms:W3CDTF">2018-02-23T13:50:00Z</dcterms:modified>
</cp:coreProperties>
</file>